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header11.xml" ContentType="application/vnd.openxmlformats-officedocument.wordprocessingml.header+xml"/>
  <Override PartName="/word/header12.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header13.xml" ContentType="application/vnd.openxmlformats-officedocument.wordprocessingml.header+xml"/>
  <Override PartName="/word/footer13.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16.xml" ContentType="application/vnd.openxmlformats-officedocument.wordprocessingml.header+xml"/>
  <Override PartName="/word/footer16.xml" ContentType="application/vnd.openxmlformats-officedocument.wordprocessingml.footer+xml"/>
  <Override PartName="/word/header17.xml" ContentType="application/vnd.openxmlformats-officedocument.wordprocessingml.header+xml"/>
  <Override PartName="/word/header18.xml" ContentType="application/vnd.openxmlformats-officedocument.wordprocessingml.header+xml"/>
  <Override PartName="/word/footer17.xml" ContentType="application/vnd.openxmlformats-officedocument.wordprocessingml.footer+xml"/>
  <Override PartName="/word/footer18.xml" ContentType="application/vnd.openxmlformats-officedocument.wordprocessingml.footer+xml"/>
  <Override PartName="/word/header19.xml" ContentType="application/vnd.openxmlformats-officedocument.wordprocessingml.header+xml"/>
  <Override PartName="/word/footer19.xml" ContentType="application/vnd.openxmlformats-officedocument.wordprocessingml.footer+xml"/>
  <Override PartName="/word/header20.xml" ContentType="application/vnd.openxmlformats-officedocument.wordprocessingml.header+xml"/>
  <Override PartName="/word/header21.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22.xml" ContentType="application/vnd.openxmlformats-officedocument.wordprocessingml.header+xml"/>
  <Override PartName="/word/footer22.xml" ContentType="application/vnd.openxmlformats-officedocument.wordprocessingml.footer+xml"/>
  <Override PartName="/word/header23.xml" ContentType="application/vnd.openxmlformats-officedocument.wordprocessingml.header+xml"/>
  <Override PartName="/word/header24.xml" ContentType="application/vnd.openxmlformats-officedocument.wordprocessingml.header+xml"/>
  <Override PartName="/word/footer23.xml" ContentType="application/vnd.openxmlformats-officedocument.wordprocessingml.footer+xml"/>
  <Override PartName="/word/footer24.xml" ContentType="application/vnd.openxmlformats-officedocument.wordprocessingml.footer+xml"/>
  <Override PartName="/word/header25.xml" ContentType="application/vnd.openxmlformats-officedocument.wordprocessingml.header+xml"/>
  <Override PartName="/word/footer25.xml" ContentType="application/vnd.openxmlformats-officedocument.wordprocessingml.footer+xml"/>
  <Override PartName="/word/header26.xml" ContentType="application/vnd.openxmlformats-officedocument.wordprocessingml.header+xml"/>
  <Override PartName="/word/header27.xml" ContentType="application/vnd.openxmlformats-officedocument.wordprocessingml.header+xml"/>
  <Override PartName="/word/footer26.xml" ContentType="application/vnd.openxmlformats-officedocument.wordprocessingml.footer+xml"/>
  <Override PartName="/word/footer27.xml" ContentType="application/vnd.openxmlformats-officedocument.wordprocessingml.footer+xml"/>
  <Override PartName="/word/header28.xml" ContentType="application/vnd.openxmlformats-officedocument.wordprocessingml.header+xml"/>
  <Override PartName="/word/footer28.xml" ContentType="application/vnd.openxmlformats-officedocument.wordprocessingml.footer+xml"/>
  <Override PartName="/word/header29.xml" ContentType="application/vnd.openxmlformats-officedocument.wordprocessingml.header+xml"/>
  <Override PartName="/word/header30.xml" ContentType="application/vnd.openxmlformats-officedocument.wordprocessingml.header+xml"/>
  <Override PartName="/word/footer29.xml" ContentType="application/vnd.openxmlformats-officedocument.wordprocessingml.footer+xml"/>
  <Override PartName="/word/footer30.xml" ContentType="application/vnd.openxmlformats-officedocument.wordprocessingml.footer+xml"/>
  <Override PartName="/word/header31.xml" ContentType="application/vnd.openxmlformats-officedocument.wordprocessingml.header+xml"/>
  <Override PartName="/word/footer31.xml" ContentType="application/vnd.openxmlformats-officedocument.wordprocessingml.footer+xml"/>
  <Override PartName="/word/header32.xml" ContentType="application/vnd.openxmlformats-officedocument.wordprocessingml.header+xml"/>
  <Override PartName="/word/footer3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BECCF9" w14:textId="77777777" w:rsidR="00226D53" w:rsidRDefault="00226D53" w:rsidP="00B063DC">
      <w:pPr>
        <w:pStyle w:val="Kopfzeile"/>
      </w:pPr>
    </w:p>
    <w:p w14:paraId="6ECA5BB9" w14:textId="5D62E164" w:rsidR="00E85FB6" w:rsidRDefault="00CD505F" w:rsidP="00CA0E88">
      <w:pPr>
        <w:pStyle w:val="Titel-Subberschrift"/>
        <w:framePr w:h="8986" w:wrap="notBeside" w:vAnchor="page" w:y="6406"/>
        <w:spacing w:after="0"/>
      </w:pPr>
      <w:r w:rsidRPr="0001757A">
        <w:t>Statistische Basisprüfung</w:t>
      </w:r>
      <w:del w:id="0" w:author="IQTIG" w:date="2020-04-28T19:36:00Z">
        <w:r>
          <w:br/>
        </w:r>
      </w:del>
      <w:ins w:id="1" w:author="IQTIG" w:date="2020-04-28T19:36:00Z">
        <w:r w:rsidR="005C6465">
          <w:t xml:space="preserve"> </w:t>
        </w:r>
      </w:ins>
      <w:r w:rsidRPr="0001757A">
        <w:t>Auffälligkeitskriterien:</w:t>
      </w:r>
      <w:r>
        <w:br/>
      </w:r>
      <w:r w:rsidRPr="0001757A">
        <w:t xml:space="preserve">Plausibilität und Vollzähligkeit nach </w:t>
      </w:r>
      <w:r>
        <w:t>QSKH-RL</w:t>
      </w:r>
    </w:p>
    <w:p w14:paraId="642DBE5E" w14:textId="77777777" w:rsidR="0055486F" w:rsidRDefault="0055486F" w:rsidP="00CA0E88">
      <w:pPr>
        <w:pStyle w:val="Titel-berschrift"/>
        <w:framePr w:h="8986" w:wrap="notBeside" w:vAnchor="page" w:y="6406"/>
        <w:suppressAutoHyphens/>
        <w:spacing w:before="240" w:after="0"/>
        <w:rPr>
          <w:ins w:id="2" w:author="IQTIG" w:date="2020-04-28T19:36:00Z"/>
        </w:rPr>
      </w:pPr>
    </w:p>
    <w:p w14:paraId="49ED0738" w14:textId="77777777" w:rsidR="009F2AFF" w:rsidRDefault="009F2AFF" w:rsidP="004A629C">
      <w:pPr>
        <w:pStyle w:val="Titel-berschrift"/>
        <w:framePr w:h="8986" w:wrap="notBeside" w:vAnchor="page" w:y="6406"/>
        <w:suppressAutoHyphens/>
      </w:pPr>
      <w:r>
        <w:t>Herzschrittmacher-Aggregatwechsel</w:t>
      </w:r>
    </w:p>
    <w:p w14:paraId="253ADED7" w14:textId="356DA5AD" w:rsidR="00E76131" w:rsidRPr="00E76131" w:rsidRDefault="00E76131" w:rsidP="009D42B4">
      <w:pPr>
        <w:pStyle w:val="Titel-Subberschrift"/>
        <w:framePr w:h="8986" w:wrap="notBeside" w:vAnchor="page" w:y="6406"/>
      </w:pPr>
      <w:r>
        <w:t xml:space="preserve">Erfassungsjahr </w:t>
      </w:r>
      <w:del w:id="3" w:author="IQTIG" w:date="2020-04-28T19:36:00Z">
        <w:r w:rsidR="00CD505F">
          <w:delText>2018</w:delText>
        </w:r>
      </w:del>
      <w:ins w:id="4" w:author="IQTIG" w:date="2020-04-28T19:36:00Z">
        <w:r>
          <w:t>2019</w:t>
        </w:r>
      </w:ins>
    </w:p>
    <w:p w14:paraId="5E839C5F" w14:textId="77777777" w:rsidR="0062142C" w:rsidRDefault="0062142C" w:rsidP="0062142C">
      <w:pPr>
        <w:pStyle w:val="TitelseiteStand"/>
        <w:framePr w:h="8986" w:wrap="notBeside" w:vAnchor="page" w:y="6406"/>
      </w:pPr>
    </w:p>
    <w:p w14:paraId="7A12C02D" w14:textId="3A40CFD8" w:rsidR="009F2AFF" w:rsidRPr="009F2AFF" w:rsidRDefault="009F2AFF" w:rsidP="009D42B4">
      <w:pPr>
        <w:pStyle w:val="TitelseiteStand"/>
        <w:framePr w:h="8986" w:wrap="notBeside" w:vAnchor="page" w:y="6406"/>
      </w:pPr>
      <w:r w:rsidRPr="009F2AFF">
        <w:t xml:space="preserve">Stand: </w:t>
      </w:r>
      <w:del w:id="5" w:author="IQTIG" w:date="2020-04-28T19:36:00Z">
        <w:r>
          <w:delText>09</w:delText>
        </w:r>
      </w:del>
      <w:ins w:id="6" w:author="IQTIG" w:date="2020-04-28T19:36:00Z">
        <w:r>
          <w:t>29</w:t>
        </w:r>
      </w:ins>
      <w:r>
        <w:t>.04.</w:t>
      </w:r>
      <w:del w:id="7" w:author="IQTIG" w:date="2020-04-28T19:36:00Z">
        <w:r>
          <w:delText>2019</w:delText>
        </w:r>
      </w:del>
      <w:ins w:id="8" w:author="IQTIG" w:date="2020-04-28T19:36:00Z">
        <w:r>
          <w:t>2020</w:t>
        </w:r>
      </w:ins>
    </w:p>
    <w:p w14:paraId="3C636C1E" w14:textId="77777777" w:rsidR="006E041B" w:rsidRPr="006E041B" w:rsidRDefault="00BF0354" w:rsidP="006E041B">
      <w:r>
        <w:rPr>
          <w:noProof/>
          <w:lang w:eastAsia="de-DE"/>
        </w:rPr>
        <mc:AlternateContent>
          <mc:Choice Requires="wps">
            <w:drawing>
              <wp:anchor distT="0" distB="0" distL="114300" distR="114300" simplePos="0" relativeHeight="251661312" behindDoc="0" locked="0" layoutInCell="1" allowOverlap="1" wp14:anchorId="3BA7A0B4" wp14:editId="28CCF029">
                <wp:simplePos x="0" y="0"/>
                <wp:positionH relativeFrom="margin">
                  <wp:align>right</wp:align>
                </wp:positionH>
                <wp:positionV relativeFrom="margin">
                  <wp:align>bottom</wp:align>
                </wp:positionV>
                <wp:extent cx="5760000" cy="0"/>
                <wp:effectExtent l="0" t="0" r="31750" b="19050"/>
                <wp:wrapNone/>
                <wp:docPr id="1" name="Gerader Verbinder 2"/>
                <wp:cNvGraphicFramePr/>
                <a:graphic xmlns:a="http://schemas.openxmlformats.org/drawingml/2006/main">
                  <a:graphicData uri="http://schemas.microsoft.com/office/word/2010/wordprocessingShape">
                    <wps:wsp>
                      <wps:cNvCnPr/>
                      <wps:spPr>
                        <a:xfrm>
                          <a:off x="0" y="0"/>
                          <a:ext cx="57600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a="http://schemas.openxmlformats.org/drawingml/2006/main" xmlns:a14="http://schemas.microsoft.com/office/drawing/2010/main" xmlns:sl="http://schemas.openxmlformats.org/schemaLibrary/2006/main"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pict>
              <v:line from="402.35pt,0" to="855.9pt,0" style="position:absolute;z-index:251661312;visibility:visible;mso-wrap-style:square;mso-width-percent:0;mso-wrap-distance-left:9pt;mso-wrap-distance-top:0;mso-wrap-distance-right:9pt;mso-wrap-distance-bottom:0;mso-position-horizontal:right;mso-position-horizontal-relative:margin;mso-position-vertical:bottom;mso-position-vertical-relative:margin;mso-width-percent:0;mso-width-relative:margin" id="Gerader Verbinder 2" o:spid="_x0000_s1026" strokecolor="black [3213]" strokeweight=".5pt">
                <v:stroke joinstyle="miter"/>
                <w10:wrap anchorx="margin" anchory="margin"/>
              </v:line>
            </w:pict>
          </mc:Fallback>
        </mc:AlternateContent>
      </w:r>
      <w:r>
        <w:rPr>
          <w:noProof/>
          <w:lang w:eastAsia="de-DE"/>
        </w:rPr>
        <mc:AlternateContent>
          <mc:Choice Requires="wps">
            <w:drawing>
              <wp:anchor distT="0" distB="0" distL="114300" distR="114300" simplePos="0" relativeHeight="251659264" behindDoc="0" locked="0" layoutInCell="1" allowOverlap="1" wp14:anchorId="59261568" wp14:editId="25101FAF">
                <wp:simplePos x="0" y="0"/>
                <wp:positionH relativeFrom="margin">
                  <wp:align>right</wp:align>
                </wp:positionH>
                <wp:positionV relativeFrom="margin">
                  <wp:align>top</wp:align>
                </wp:positionV>
                <wp:extent cx="5760000" cy="0"/>
                <wp:effectExtent l="0" t="0" r="31750" b="19050"/>
                <wp:wrapNone/>
                <wp:docPr id="2" name="Gerader Verbinder 1"/>
                <wp:cNvGraphicFramePr/>
                <a:graphic xmlns:a="http://schemas.openxmlformats.org/drawingml/2006/main">
                  <a:graphicData uri="http://schemas.microsoft.com/office/word/2010/wordprocessingShape">
                    <wps:wsp>
                      <wps:cNvCnPr/>
                      <wps:spPr>
                        <a:xfrm>
                          <a:off x="0" y="0"/>
                          <a:ext cx="57600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a="http://schemas.openxmlformats.org/drawingml/2006/main" xmlns:a14="http://schemas.microsoft.com/office/drawing/2010/main" xmlns:sl="http://schemas.openxmlformats.org/schemaLibrary/2006/main"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pict>
              <v:line from="402.35pt,0" to="855.9pt,0" style="position:absolute;z-index:251659264;visibility:visible;mso-wrap-style:square;mso-width-percent:0;mso-wrap-distance-left:9pt;mso-wrap-distance-top:0;mso-wrap-distance-right:9pt;mso-wrap-distance-bottom:0;mso-position-horizontal:right;mso-position-horizontal-relative:margin;mso-position-vertical:top;mso-position-vertical-relative:margin;mso-width-percent:0;mso-width-relative:margin" id="Gerader Verbinder 1" o:spid="_x0000_s1026" strokecolor="black [3213]" strokeweight=".5pt">
                <v:stroke joinstyle="miter"/>
                <w10:wrap anchorx="margin" anchory="margin"/>
              </v:line>
            </w:pict>
          </mc:Fallback>
        </mc:AlternateContent>
      </w:r>
    </w:p>
    <w:p w14:paraId="4D3798C8" w14:textId="77777777" w:rsidR="00E629F9" w:rsidRDefault="0001706E" w:rsidP="00E629F9">
      <w:pPr>
        <w:jc w:val="right"/>
      </w:pPr>
      <w:r>
        <w:rPr>
          <w:noProof/>
          <w:lang w:eastAsia="de-DE"/>
        </w:rPr>
        <w:drawing>
          <wp:anchor distT="0" distB="0" distL="114300" distR="114300" simplePos="0" relativeHeight="251662336" behindDoc="0" locked="0" layoutInCell="1" allowOverlap="1" wp14:anchorId="769C3B70" wp14:editId="62A120BC">
            <wp:simplePos x="0" y="0"/>
            <wp:positionH relativeFrom="margin">
              <wp:align>right</wp:align>
            </wp:positionH>
            <wp:positionV relativeFrom="margin">
              <wp:posOffset>431800</wp:posOffset>
            </wp:positionV>
            <wp:extent cx="1508400" cy="1152000"/>
            <wp:effectExtent l="0" t="0" r="0" b="0"/>
            <wp:wrapNone/>
            <wp:docPr id="3"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QTIG_Logo_vertical_RGB.emf"/>
                    <pic:cNvPicPr/>
                  </pic:nvPicPr>
                  <pic:blipFill>
                    <a:blip r:embed="rId9" cstate="print">
                      <a:extLst>
                        <a:ext uri="{28A0092B-C50C-407E-A947-70E740481C1C}">
                          <a14:useLocalDpi xmlns:a14="http://schemas.microsoft.com/office/drawing/2010/main" val="0"/>
                        </a:ext>
                      </a:extLst>
                    </a:blip>
                    <a:stretch>
                      <a:fillRect/>
                    </a:stretch>
                  </pic:blipFill>
                  <pic:spPr>
                    <a:xfrm>
                      <a:off x="0" y="0"/>
                      <a:ext cx="1508400" cy="1152000"/>
                    </a:xfrm>
                    <a:prstGeom prst="rect">
                      <a:avLst/>
                    </a:prstGeom>
                  </pic:spPr>
                </pic:pic>
              </a:graphicData>
            </a:graphic>
            <wp14:sizeRelH relativeFrom="margin">
              <wp14:pctWidth>0</wp14:pctWidth>
            </wp14:sizeRelH>
            <wp14:sizeRelV relativeFrom="margin">
              <wp14:pctHeight>0</wp14:pctHeight>
            </wp14:sizeRelV>
          </wp:anchor>
        </w:drawing>
      </w:r>
    </w:p>
    <w:p w14:paraId="68ED2159" w14:textId="77777777" w:rsidR="00A000B3" w:rsidRPr="001103BB" w:rsidRDefault="00A000B3" w:rsidP="000F3DAF">
      <w:pPr>
        <w:pStyle w:val="berschriftTitelei"/>
        <w:outlineLvl w:val="9"/>
      </w:pPr>
      <w:bookmarkStart w:id="9" w:name="_Toc1482030_1"/>
      <w:bookmarkStart w:id="10" w:name="_Toc1737405_1"/>
      <w:bookmarkStart w:id="11" w:name="_Toc1737430_1"/>
      <w:bookmarkStart w:id="12" w:name="_Toc1737502_1"/>
      <w:r w:rsidRPr="001103BB">
        <w:lastRenderedPageBreak/>
        <w:t>Impressum</w:t>
      </w:r>
      <w:bookmarkEnd w:id="9"/>
      <w:bookmarkEnd w:id="10"/>
      <w:bookmarkEnd w:id="11"/>
      <w:bookmarkEnd w:id="12"/>
    </w:p>
    <w:p w14:paraId="6C25345D" w14:textId="63725ECB" w:rsidR="00BF427B" w:rsidRDefault="00A000B3" w:rsidP="00BF427B">
      <w:pPr>
        <w:pStyle w:val="StandardImpressum"/>
        <w:spacing w:after="0"/>
        <w:rPr>
          <w:ins w:id="13" w:author="IQTIG" w:date="2020-04-28T19:36:00Z"/>
          <w:b/>
        </w:rPr>
      </w:pPr>
      <w:r w:rsidRPr="00EC19C9">
        <w:rPr>
          <w:b/>
        </w:rPr>
        <w:t>Thema:</w:t>
      </w:r>
      <w:del w:id="14" w:author="IQTIG" w:date="2020-04-28T19:36:00Z">
        <w:r>
          <w:br/>
        </w:r>
      </w:del>
    </w:p>
    <w:p w14:paraId="6A56B63D" w14:textId="35AB7CF8" w:rsidR="00F62B2A" w:rsidRPr="00F80A57" w:rsidRDefault="00C22242" w:rsidP="00DB2828">
      <w:pPr>
        <w:pStyle w:val="StandardImpressumkeineSilbentrennung"/>
      </w:pPr>
      <w:r>
        <w:t xml:space="preserve">Statistische Basisprüfung Auffälligkeitskriterien: Plausibilität und Vollzähligkeit nach QSKH-RL. Herzschrittmacher-Aggregatwechsel. </w:t>
      </w:r>
      <w:ins w:id="15" w:author="IQTIG" w:date="2020-04-28T19:36:00Z">
        <w:r>
          <w:t xml:space="preserve">Rechenregeln für das </w:t>
        </w:r>
      </w:ins>
      <w:r>
        <w:t xml:space="preserve">Erfassungsjahr </w:t>
      </w:r>
      <w:del w:id="16" w:author="IQTIG" w:date="2020-04-28T19:36:00Z">
        <w:r w:rsidR="00A000B3">
          <w:delText>2018</w:delText>
        </w:r>
      </w:del>
      <w:ins w:id="17" w:author="IQTIG" w:date="2020-04-28T19:36:00Z">
        <w:r>
          <w:t>2019</w:t>
        </w:r>
      </w:ins>
    </w:p>
    <w:p w14:paraId="1B9A3614" w14:textId="77777777" w:rsidR="00A000B3" w:rsidRDefault="00A000B3" w:rsidP="00A000B3">
      <w:pPr>
        <w:pStyle w:val="StandardImpressum"/>
      </w:pPr>
      <w:r w:rsidRPr="00EC19C9">
        <w:rPr>
          <w:b/>
        </w:rPr>
        <w:t>Auftraggeber:</w:t>
      </w:r>
      <w:r>
        <w:rPr>
          <w:b/>
        </w:rPr>
        <w:br/>
      </w:r>
      <w:r w:rsidRPr="005F3E57">
        <w:t>Gemeinsamer Bundesausschuss</w:t>
      </w:r>
    </w:p>
    <w:p w14:paraId="061950AC" w14:textId="2A93BA48" w:rsidR="00A000B3" w:rsidRPr="005F3E57" w:rsidRDefault="00A000B3" w:rsidP="00A000B3">
      <w:pPr>
        <w:pStyle w:val="StandardImpressum"/>
      </w:pPr>
      <w:r w:rsidRPr="00EC19C9">
        <w:rPr>
          <w:b/>
        </w:rPr>
        <w:t>Datum der Abgabe:</w:t>
      </w:r>
      <w:r>
        <w:rPr>
          <w:b/>
        </w:rPr>
        <w:br/>
      </w:r>
      <w:del w:id="18" w:author="IQTIG" w:date="2020-04-28T19:36:00Z">
        <w:r>
          <w:delText>09</w:delText>
        </w:r>
      </w:del>
      <w:ins w:id="19" w:author="IQTIG" w:date="2020-04-28T19:36:00Z">
        <w:r>
          <w:t>29</w:t>
        </w:r>
      </w:ins>
      <w:r>
        <w:t>.04.</w:t>
      </w:r>
      <w:del w:id="20" w:author="IQTIG" w:date="2020-04-28T19:36:00Z">
        <w:r>
          <w:delText>2019</w:delText>
        </w:r>
      </w:del>
      <w:ins w:id="21" w:author="IQTIG" w:date="2020-04-28T19:36:00Z">
        <w:r>
          <w:t>2020</w:t>
        </w:r>
      </w:ins>
    </w:p>
    <w:p w14:paraId="14387AD4" w14:textId="77777777" w:rsidR="00A000B3" w:rsidRPr="005F3E57" w:rsidRDefault="00A000B3" w:rsidP="00A000B3">
      <w:pPr>
        <w:pStyle w:val="StandardImpressum"/>
      </w:pPr>
      <w:r w:rsidRPr="00EC19C9">
        <w:rPr>
          <w:b/>
        </w:rPr>
        <w:t>Herausgeber:</w:t>
      </w:r>
      <w:r>
        <w:rPr>
          <w:b/>
        </w:rPr>
        <w:br/>
      </w:r>
      <w:r w:rsidRPr="005F3E57">
        <w:t xml:space="preserve">IQTIG – Institut für Qualitätssicherung </w:t>
      </w:r>
      <w:r w:rsidRPr="005F3E57">
        <w:br/>
        <w:t>und Transparenz im Gesundheitswesen</w:t>
      </w:r>
    </w:p>
    <w:p w14:paraId="55CCCE29" w14:textId="77777777" w:rsidR="00A000B3" w:rsidRPr="005F3E57" w:rsidRDefault="00A000B3" w:rsidP="00A000B3">
      <w:pPr>
        <w:pStyle w:val="StandardImpressum"/>
      </w:pPr>
      <w:r w:rsidRPr="005F3E57">
        <w:t>Katharina-Heinroth-Ufer 1</w:t>
      </w:r>
      <w:r w:rsidRPr="005F3E57">
        <w:br/>
        <w:t>10787 Berlin</w:t>
      </w:r>
    </w:p>
    <w:p w14:paraId="2D0DEF1C" w14:textId="77777777" w:rsidR="00A000B3" w:rsidRPr="005F3E57" w:rsidRDefault="00A000B3" w:rsidP="00A000B3">
      <w:pPr>
        <w:pStyle w:val="StandardImpressum"/>
      </w:pPr>
      <w:r>
        <w:t>Telefon:</w:t>
      </w:r>
      <w:r>
        <w:tab/>
      </w:r>
      <w:r w:rsidRPr="005F3E57">
        <w:t xml:space="preserve">(030) 58 58 </w:t>
      </w:r>
      <w:r w:rsidR="00597660">
        <w:t xml:space="preserve">26 </w:t>
      </w:r>
      <w:r w:rsidR="00C440D3">
        <w:t>340</w:t>
      </w:r>
      <w:r w:rsidRPr="005F3E57">
        <w:br/>
        <w:t>Telefax:</w:t>
      </w:r>
      <w:r w:rsidRPr="005F3E57">
        <w:tab/>
        <w:t>(030) 58 58 26-999</w:t>
      </w:r>
    </w:p>
    <w:p w14:paraId="0A9AD473" w14:textId="77777777" w:rsidR="00907B99" w:rsidRDefault="00D21029" w:rsidP="00091365">
      <w:pPr>
        <w:pStyle w:val="IQTIG-Hyperlinlk"/>
      </w:pPr>
      <w:hyperlink r:id="rId10" w:history="1">
        <w:r w:rsidR="006D08D6" w:rsidRPr="002B1243">
          <w:t>verfahrenssupport@iqtig.org</w:t>
        </w:r>
      </w:hyperlink>
      <w:r w:rsidR="00A000B3" w:rsidRPr="002B1243">
        <w:br/>
        <w:t>https://www.iqtig.org</w:t>
      </w:r>
    </w:p>
    <w:bookmarkStart w:id="22" w:name="_Toc1482031_1" w:displacedByCustomXml="next"/>
    <w:bookmarkStart w:id="23" w:name="_Toc1737406_1" w:displacedByCustomXml="next"/>
    <w:bookmarkStart w:id="24" w:name="_Toc1737431_1" w:displacedByCustomXml="next"/>
    <w:bookmarkStart w:id="25" w:name="_Toc1737503_1" w:displacedByCustomXml="next"/>
    <w:bookmarkStart w:id="26" w:name="_Toc528675855_1" w:displacedByCustomXml="next"/>
    <w:sdt>
      <w:sdtPr>
        <w:rPr>
          <w:rFonts w:ascii="Calibri" w:eastAsiaTheme="minorHAnsi" w:hAnsi="Calibri" w:cstheme="minorBidi"/>
          <w:b w:val="0"/>
          <w:bCs/>
          <w:noProof/>
          <w:sz w:val="20"/>
          <w:szCs w:val="21"/>
          <w:lang w:eastAsia="de-DE"/>
        </w:rPr>
        <w:id w:val="-2096157499"/>
        <w:docPartObj>
          <w:docPartGallery w:val="Table of Contents"/>
          <w:docPartUnique/>
        </w:docPartObj>
      </w:sdtPr>
      <w:sdtEndPr>
        <w:rPr>
          <w:rFonts w:asciiTheme="minorHAnsi" w:eastAsiaTheme="minorEastAsia" w:hAnsiTheme="minorHAnsi"/>
          <w:bCs w:val="0"/>
          <w:szCs w:val="22"/>
        </w:rPr>
      </w:sdtEndPr>
      <w:sdtContent>
        <w:p w14:paraId="70D4F9FE" w14:textId="77777777" w:rsidR="00CA1189" w:rsidRPr="00503242" w:rsidRDefault="00CA1189" w:rsidP="000F3DAF">
          <w:pPr>
            <w:pStyle w:val="berschriftTitelei"/>
            <w:outlineLvl w:val="9"/>
          </w:pPr>
          <w:r w:rsidRPr="00503242">
            <w:t>Inhaltsverzeichnis</w:t>
          </w:r>
          <w:bookmarkEnd w:id="25"/>
          <w:bookmarkEnd w:id="24"/>
          <w:bookmarkEnd w:id="23"/>
          <w:bookmarkEnd w:id="22"/>
        </w:p>
        <w:p w14:paraId="0CFD1805" w14:textId="55AAB1E4" w:rsidR="00D21029" w:rsidRDefault="00F46B13">
          <w:pPr>
            <w:pStyle w:val="Verzeichnis1"/>
            <w:rPr>
              <w:sz w:val="22"/>
            </w:rPr>
          </w:pPr>
          <w:r>
            <w:rPr>
              <w:b/>
              <w:bCs/>
            </w:rPr>
            <w:fldChar w:fldCharType="begin"/>
          </w:r>
          <w:r>
            <w:rPr>
              <w:b/>
              <w:bCs/>
            </w:rPr>
            <w:instrText xml:space="preserve"> TOC \h \z \t "Überschrift 1 (ohne Gliederung);1;Überschrift 2 (ohne Gliederung);2;Überschrift 3 (ohne Gliederung);3" </w:instrText>
          </w:r>
          <w:r>
            <w:rPr>
              <w:b/>
              <w:bCs/>
            </w:rPr>
            <w:fldChar w:fldCharType="separate"/>
          </w:r>
          <w:hyperlink w:anchor="_Toc38995173" w:history="1">
            <w:r w:rsidR="00D21029" w:rsidRPr="00564188">
              <w:rPr>
                <w:rStyle w:val="Hyperlink"/>
              </w:rPr>
              <w:t>813073: Unterdokumentation von GKV-Patientinnen und GKV-Patienten</w:t>
            </w:r>
            <w:r w:rsidR="00D21029">
              <w:rPr>
                <w:webHidden/>
              </w:rPr>
              <w:tab/>
            </w:r>
            <w:r w:rsidR="00D21029">
              <w:rPr>
                <w:webHidden/>
              </w:rPr>
              <w:fldChar w:fldCharType="begin"/>
            </w:r>
            <w:r w:rsidR="00D21029">
              <w:rPr>
                <w:webHidden/>
              </w:rPr>
              <w:instrText xml:space="preserve"> PAGEREF _Toc38995173 \h </w:instrText>
            </w:r>
            <w:r w:rsidR="00D21029">
              <w:rPr>
                <w:webHidden/>
              </w:rPr>
            </w:r>
            <w:r w:rsidR="00D21029">
              <w:rPr>
                <w:webHidden/>
              </w:rPr>
              <w:fldChar w:fldCharType="separate"/>
            </w:r>
            <w:r w:rsidR="00D21029">
              <w:rPr>
                <w:webHidden/>
              </w:rPr>
              <w:t>4</w:t>
            </w:r>
            <w:r w:rsidR="00D21029">
              <w:rPr>
                <w:webHidden/>
              </w:rPr>
              <w:fldChar w:fldCharType="end"/>
            </w:r>
          </w:hyperlink>
        </w:p>
        <w:p w14:paraId="648F26CB" w14:textId="0217224A" w:rsidR="00D21029" w:rsidRDefault="00D21029">
          <w:pPr>
            <w:pStyle w:val="Verzeichnis1"/>
            <w:rPr>
              <w:sz w:val="22"/>
            </w:rPr>
          </w:pPr>
          <w:hyperlink w:anchor="_Toc38995174" w:history="1">
            <w:r w:rsidRPr="00564188">
              <w:rPr>
                <w:rStyle w:val="Hyperlink"/>
              </w:rPr>
              <w:t>850165: Auffälligkeitskriterium zur Überdokumentation</w:t>
            </w:r>
            <w:r>
              <w:rPr>
                <w:webHidden/>
              </w:rPr>
              <w:tab/>
            </w:r>
            <w:r>
              <w:rPr>
                <w:webHidden/>
              </w:rPr>
              <w:fldChar w:fldCharType="begin"/>
            </w:r>
            <w:r>
              <w:rPr>
                <w:webHidden/>
              </w:rPr>
              <w:instrText xml:space="preserve"> PAGEREF _Toc38995174 \h </w:instrText>
            </w:r>
            <w:r>
              <w:rPr>
                <w:webHidden/>
              </w:rPr>
            </w:r>
            <w:r>
              <w:rPr>
                <w:webHidden/>
              </w:rPr>
              <w:fldChar w:fldCharType="separate"/>
            </w:r>
            <w:r>
              <w:rPr>
                <w:webHidden/>
              </w:rPr>
              <w:t>7</w:t>
            </w:r>
            <w:r>
              <w:rPr>
                <w:webHidden/>
              </w:rPr>
              <w:fldChar w:fldCharType="end"/>
            </w:r>
          </w:hyperlink>
        </w:p>
        <w:p w14:paraId="62D035AD" w14:textId="03D6BC85" w:rsidR="00D21029" w:rsidRDefault="00D21029">
          <w:pPr>
            <w:pStyle w:val="Verzeichnis1"/>
            <w:rPr>
              <w:sz w:val="22"/>
            </w:rPr>
          </w:pPr>
          <w:hyperlink w:anchor="_Toc38995175" w:history="1">
            <w:r w:rsidRPr="00564188">
              <w:rPr>
                <w:rStyle w:val="Hyperlink"/>
              </w:rPr>
              <w:t>850218: Auffälligkeitskriterium zum Minimaldatensatz (MDS)</w:t>
            </w:r>
            <w:r>
              <w:rPr>
                <w:webHidden/>
              </w:rPr>
              <w:tab/>
            </w:r>
            <w:r>
              <w:rPr>
                <w:webHidden/>
              </w:rPr>
              <w:fldChar w:fldCharType="begin"/>
            </w:r>
            <w:r>
              <w:rPr>
                <w:webHidden/>
              </w:rPr>
              <w:instrText xml:space="preserve"> PAGEREF _Toc38995175 \h </w:instrText>
            </w:r>
            <w:r>
              <w:rPr>
                <w:webHidden/>
              </w:rPr>
            </w:r>
            <w:r>
              <w:rPr>
                <w:webHidden/>
              </w:rPr>
              <w:fldChar w:fldCharType="separate"/>
            </w:r>
            <w:r>
              <w:rPr>
                <w:webHidden/>
              </w:rPr>
              <w:t>9</w:t>
            </w:r>
            <w:r>
              <w:rPr>
                <w:webHidden/>
              </w:rPr>
              <w:fldChar w:fldCharType="end"/>
            </w:r>
          </w:hyperlink>
        </w:p>
        <w:p w14:paraId="68A81852" w14:textId="451498D1" w:rsidR="00D21029" w:rsidRDefault="00D21029">
          <w:pPr>
            <w:pStyle w:val="Verzeichnis1"/>
            <w:rPr>
              <w:sz w:val="22"/>
            </w:rPr>
          </w:pPr>
          <w:hyperlink w:anchor="_Toc38995176" w:history="1">
            <w:r w:rsidRPr="00564188">
              <w:rPr>
                <w:rStyle w:val="Hyperlink"/>
              </w:rPr>
              <w:t>Anhang I: Schlüssel (Spezifikation)</w:t>
            </w:r>
            <w:r>
              <w:rPr>
                <w:webHidden/>
              </w:rPr>
              <w:tab/>
            </w:r>
            <w:r>
              <w:rPr>
                <w:webHidden/>
              </w:rPr>
              <w:fldChar w:fldCharType="begin"/>
            </w:r>
            <w:r>
              <w:rPr>
                <w:webHidden/>
              </w:rPr>
              <w:instrText xml:space="preserve"> PAGEREF _Toc38995176 \h </w:instrText>
            </w:r>
            <w:r>
              <w:rPr>
                <w:webHidden/>
              </w:rPr>
            </w:r>
            <w:r>
              <w:rPr>
                <w:webHidden/>
              </w:rPr>
              <w:fldChar w:fldCharType="separate"/>
            </w:r>
            <w:r>
              <w:rPr>
                <w:webHidden/>
              </w:rPr>
              <w:t>11</w:t>
            </w:r>
            <w:r>
              <w:rPr>
                <w:webHidden/>
              </w:rPr>
              <w:fldChar w:fldCharType="end"/>
            </w:r>
          </w:hyperlink>
        </w:p>
        <w:p w14:paraId="13B9DFE7" w14:textId="0E393747" w:rsidR="00D21029" w:rsidRDefault="00D21029">
          <w:pPr>
            <w:pStyle w:val="Verzeichnis1"/>
            <w:rPr>
              <w:sz w:val="22"/>
            </w:rPr>
          </w:pPr>
          <w:hyperlink w:anchor="_Toc38995177" w:history="1">
            <w:r w:rsidRPr="00564188">
              <w:rPr>
                <w:rStyle w:val="Hyperlink"/>
              </w:rPr>
              <w:t>Anhang II: Listen</w:t>
            </w:r>
            <w:r>
              <w:rPr>
                <w:webHidden/>
              </w:rPr>
              <w:tab/>
            </w:r>
            <w:r>
              <w:rPr>
                <w:webHidden/>
              </w:rPr>
              <w:fldChar w:fldCharType="begin"/>
            </w:r>
            <w:r>
              <w:rPr>
                <w:webHidden/>
              </w:rPr>
              <w:instrText xml:space="preserve"> PAGEREF _Toc38995177 \h </w:instrText>
            </w:r>
            <w:r>
              <w:rPr>
                <w:webHidden/>
              </w:rPr>
            </w:r>
            <w:r>
              <w:rPr>
                <w:webHidden/>
              </w:rPr>
              <w:fldChar w:fldCharType="separate"/>
            </w:r>
            <w:r>
              <w:rPr>
                <w:webHidden/>
              </w:rPr>
              <w:t>13</w:t>
            </w:r>
            <w:r>
              <w:rPr>
                <w:webHidden/>
              </w:rPr>
              <w:fldChar w:fldCharType="end"/>
            </w:r>
          </w:hyperlink>
        </w:p>
        <w:p w14:paraId="5CCF59CA" w14:textId="122A79FE" w:rsidR="00D21029" w:rsidRDefault="00D21029">
          <w:pPr>
            <w:pStyle w:val="Verzeichnis1"/>
            <w:rPr>
              <w:sz w:val="22"/>
            </w:rPr>
          </w:pPr>
          <w:hyperlink w:anchor="_Toc38995178" w:history="1">
            <w:r w:rsidRPr="00564188">
              <w:rPr>
                <w:rStyle w:val="Hyperlink"/>
              </w:rPr>
              <w:t>Anhang III: Vorberechnungen</w:t>
            </w:r>
            <w:r>
              <w:rPr>
                <w:webHidden/>
              </w:rPr>
              <w:tab/>
            </w:r>
            <w:r>
              <w:rPr>
                <w:webHidden/>
              </w:rPr>
              <w:fldChar w:fldCharType="begin"/>
            </w:r>
            <w:r>
              <w:rPr>
                <w:webHidden/>
              </w:rPr>
              <w:instrText xml:space="preserve"> PAGEREF _Toc38995178 \h </w:instrText>
            </w:r>
            <w:r>
              <w:rPr>
                <w:webHidden/>
              </w:rPr>
            </w:r>
            <w:r>
              <w:rPr>
                <w:webHidden/>
              </w:rPr>
              <w:fldChar w:fldCharType="separate"/>
            </w:r>
            <w:r>
              <w:rPr>
                <w:webHidden/>
              </w:rPr>
              <w:t>14</w:t>
            </w:r>
            <w:r>
              <w:rPr>
                <w:webHidden/>
              </w:rPr>
              <w:fldChar w:fldCharType="end"/>
            </w:r>
          </w:hyperlink>
        </w:p>
        <w:p w14:paraId="19B46F0E" w14:textId="643D5E62" w:rsidR="00D21029" w:rsidRDefault="00D21029">
          <w:pPr>
            <w:pStyle w:val="Verzeichnis1"/>
            <w:rPr>
              <w:sz w:val="22"/>
            </w:rPr>
          </w:pPr>
          <w:hyperlink w:anchor="_Toc38995179" w:history="1">
            <w:r w:rsidRPr="00564188">
              <w:rPr>
                <w:rStyle w:val="Hyperlink"/>
              </w:rPr>
              <w:t>Anhang IV: Funktionen</w:t>
            </w:r>
            <w:r>
              <w:rPr>
                <w:webHidden/>
              </w:rPr>
              <w:tab/>
            </w:r>
            <w:r>
              <w:rPr>
                <w:webHidden/>
              </w:rPr>
              <w:fldChar w:fldCharType="begin"/>
            </w:r>
            <w:r>
              <w:rPr>
                <w:webHidden/>
              </w:rPr>
              <w:instrText xml:space="preserve"> PAGEREF _Toc38995179 \h </w:instrText>
            </w:r>
            <w:r>
              <w:rPr>
                <w:webHidden/>
              </w:rPr>
            </w:r>
            <w:r>
              <w:rPr>
                <w:webHidden/>
              </w:rPr>
              <w:fldChar w:fldCharType="separate"/>
            </w:r>
            <w:r>
              <w:rPr>
                <w:webHidden/>
              </w:rPr>
              <w:t>15</w:t>
            </w:r>
            <w:r>
              <w:rPr>
                <w:webHidden/>
              </w:rPr>
              <w:fldChar w:fldCharType="end"/>
            </w:r>
          </w:hyperlink>
        </w:p>
        <w:p w14:paraId="3A15294E" w14:textId="0847DA34" w:rsidR="00D21029" w:rsidRDefault="00D21029">
          <w:pPr>
            <w:pStyle w:val="Verzeichnis1"/>
            <w:rPr>
              <w:sz w:val="22"/>
            </w:rPr>
          </w:pPr>
          <w:hyperlink w:anchor="_Toc38995180" w:history="1">
            <w:r w:rsidRPr="00564188">
              <w:rPr>
                <w:rStyle w:val="Hyperlink"/>
              </w:rPr>
              <w:t>Anhang V: Historie der Auffälligkeitskriterien</w:t>
            </w:r>
            <w:r>
              <w:rPr>
                <w:webHidden/>
              </w:rPr>
              <w:tab/>
            </w:r>
            <w:r>
              <w:rPr>
                <w:webHidden/>
              </w:rPr>
              <w:fldChar w:fldCharType="begin"/>
            </w:r>
            <w:r>
              <w:rPr>
                <w:webHidden/>
              </w:rPr>
              <w:instrText xml:space="preserve"> PAGEREF _Toc38995180 \h </w:instrText>
            </w:r>
            <w:r>
              <w:rPr>
                <w:webHidden/>
              </w:rPr>
            </w:r>
            <w:r>
              <w:rPr>
                <w:webHidden/>
              </w:rPr>
              <w:fldChar w:fldCharType="separate"/>
            </w:r>
            <w:r>
              <w:rPr>
                <w:webHidden/>
              </w:rPr>
              <w:t>16</w:t>
            </w:r>
            <w:r>
              <w:rPr>
                <w:webHidden/>
              </w:rPr>
              <w:fldChar w:fldCharType="end"/>
            </w:r>
          </w:hyperlink>
        </w:p>
        <w:p w14:paraId="31807D5F" w14:textId="682C77CE" w:rsidR="00CA1189" w:rsidRPr="00FB7D7D" w:rsidRDefault="00F46B13" w:rsidP="000F3DAF">
          <w:pPr>
            <w:pStyle w:val="Verzeichnis1"/>
            <w:rPr>
              <w:sz w:val="2"/>
              <w:szCs w:val="2"/>
            </w:rPr>
          </w:pPr>
          <w:r>
            <w:rPr>
              <w:b/>
              <w:bCs/>
            </w:rPr>
            <w:fldChar w:fldCharType="end"/>
          </w:r>
        </w:p>
      </w:sdtContent>
    </w:sdt>
    <w:bookmarkEnd w:id="26" w:displacedByCustomXml="prev"/>
    <w:p w14:paraId="2956790F" w14:textId="77777777" w:rsidR="00FD69B0" w:rsidRDefault="00FD69B0">
      <w:pPr>
        <w:sectPr w:rsidR="00FD69B0" w:rsidSect="00F3034E">
          <w:headerReference w:type="default" r:id="rId11"/>
          <w:footerReference w:type="default" r:id="rId12"/>
          <w:type w:val="continuous"/>
          <w:pgSz w:w="11906" w:h="16838" w:code="9"/>
          <w:pgMar w:top="1418" w:right="1134" w:bottom="1418" w:left="1701" w:header="454" w:footer="737" w:gutter="0"/>
          <w:cols w:space="708"/>
          <w:titlePg/>
          <w:docGrid w:linePitch="360"/>
        </w:sectPr>
      </w:pPr>
    </w:p>
    <w:p w14:paraId="756EFC3A" w14:textId="77777777" w:rsidR="00293DEF" w:rsidRDefault="00AA0066" w:rsidP="00271720">
      <w:pPr>
        <w:pStyle w:val="berschrift1ohneGliederung"/>
      </w:pPr>
      <w:bookmarkStart w:id="27" w:name="_Toc38995173"/>
      <w:r>
        <w:lastRenderedPageBreak/>
        <w:t>813073: Unterdokumentation von GKV-Patientinnen und GKV-Patienten</w:t>
      </w:r>
      <w:bookmarkEnd w:id="27"/>
    </w:p>
    <w:p w14:paraId="3DCF3DB9" w14:textId="77777777" w:rsidR="000F0644" w:rsidRDefault="00AA0066" w:rsidP="00492E33">
      <w:pPr>
        <w:pStyle w:val="Absatzberschriftebene2nurinNavigation"/>
      </w:pPr>
      <w:r>
        <w:t>Verwendete Datenfelder</w:t>
      </w:r>
    </w:p>
    <w:p w14:paraId="527FB766" w14:textId="29DCF8F7" w:rsidR="001046CA" w:rsidRPr="005319EE" w:rsidRDefault="00AA0066" w:rsidP="001046CA">
      <w:r w:rsidRPr="005319EE">
        <w:t xml:space="preserve">Datenbasis: Spezifikation </w:t>
      </w:r>
      <w:del w:id="28" w:author="IQTIG" w:date="2020-04-28T19:36:00Z">
        <w:r w:rsidR="0074120C">
          <w:delText>2018</w:delText>
        </w:r>
      </w:del>
      <w:ins w:id="29" w:author="IQTIG" w:date="2020-04-28T19:36:00Z">
        <w:r>
          <w:t>2019</w:t>
        </w:r>
      </w:ins>
    </w:p>
    <w:tbl>
      <w:tblPr>
        <w:tblStyle w:val="IQTIGStandard"/>
        <w:tblW w:w="9100" w:type="dxa"/>
        <w:tblLayout w:type="fixed"/>
        <w:tblLook w:val="0420" w:firstRow="1" w:lastRow="0" w:firstColumn="0" w:lastColumn="0" w:noHBand="0" w:noVBand="1"/>
      </w:tblPr>
      <w:tblGrid>
        <w:gridCol w:w="1096"/>
        <w:gridCol w:w="1997"/>
        <w:gridCol w:w="593"/>
        <w:gridCol w:w="3261"/>
        <w:gridCol w:w="2153"/>
      </w:tblGrid>
      <w:tr w:rsidR="00216CD3" w:rsidRPr="009E2B0C" w14:paraId="764E7BC9" w14:textId="77777777" w:rsidTr="00F36061">
        <w:trPr>
          <w:cnfStyle w:val="100000000000" w:firstRow="1" w:lastRow="0" w:firstColumn="0" w:lastColumn="0" w:oddVBand="0" w:evenVBand="0" w:oddHBand="0" w:evenHBand="0" w:firstRowFirstColumn="0" w:firstRowLastColumn="0" w:lastRowFirstColumn="0" w:lastRowLastColumn="0"/>
          <w:trHeight w:val="370"/>
          <w:tblHeader/>
        </w:trPr>
        <w:tc>
          <w:tcPr>
            <w:tcW w:w="602" w:type="pct"/>
          </w:tcPr>
          <w:p w14:paraId="08ABB20E" w14:textId="77777777" w:rsidR="00216CD3" w:rsidRPr="009E2B0C" w:rsidRDefault="00AA0066" w:rsidP="00F36061">
            <w:pPr>
              <w:pStyle w:val="Tabellenkopf"/>
            </w:pPr>
            <w:r>
              <w:t>Item</w:t>
            </w:r>
          </w:p>
        </w:tc>
        <w:tc>
          <w:tcPr>
            <w:tcW w:w="1097" w:type="pct"/>
          </w:tcPr>
          <w:p w14:paraId="3DDA6913" w14:textId="77777777" w:rsidR="00216CD3" w:rsidRPr="009E2B0C" w:rsidRDefault="00AA0066" w:rsidP="00F36061">
            <w:pPr>
              <w:pStyle w:val="Tabellenkopf"/>
            </w:pPr>
            <w:r>
              <w:t>Bezeichnung</w:t>
            </w:r>
          </w:p>
        </w:tc>
        <w:tc>
          <w:tcPr>
            <w:tcW w:w="326" w:type="pct"/>
          </w:tcPr>
          <w:p w14:paraId="7EFDDB42" w14:textId="77777777" w:rsidR="00216CD3" w:rsidRPr="009E2B0C" w:rsidRDefault="00AA0066" w:rsidP="00F36061">
            <w:pPr>
              <w:pStyle w:val="Tabellenkopf"/>
            </w:pPr>
            <w:r>
              <w:t>M/K</w:t>
            </w:r>
          </w:p>
        </w:tc>
        <w:tc>
          <w:tcPr>
            <w:tcW w:w="1792" w:type="pct"/>
          </w:tcPr>
          <w:p w14:paraId="6BD17F9D" w14:textId="77777777" w:rsidR="00216CD3" w:rsidRPr="009E2B0C" w:rsidRDefault="00AA0066" w:rsidP="00F36061">
            <w:pPr>
              <w:pStyle w:val="Tabellenkopf"/>
            </w:pPr>
            <w:r>
              <w:t>Schlüssel/Formel</w:t>
            </w:r>
          </w:p>
        </w:tc>
        <w:tc>
          <w:tcPr>
            <w:tcW w:w="1184" w:type="pct"/>
          </w:tcPr>
          <w:p w14:paraId="5F19A7FD" w14:textId="77777777" w:rsidR="00216CD3" w:rsidRPr="009E2B0C" w:rsidRDefault="00AA0066" w:rsidP="00DA3905">
            <w:pPr>
              <w:pStyle w:val="Tabellenkopf"/>
              <w:ind w:left="108" w:right="28"/>
            </w:pPr>
            <w:r>
              <w:t xml:space="preserve">Feldname ▲ </w:t>
            </w:r>
          </w:p>
        </w:tc>
      </w:tr>
      <w:tr w:rsidR="00216CD3" w:rsidRPr="00743DF3" w14:paraId="01E2279A" w14:textId="77777777" w:rsidTr="00F36061">
        <w:trPr>
          <w:cnfStyle w:val="000000100000" w:firstRow="0" w:lastRow="0" w:firstColumn="0" w:lastColumn="0" w:oddVBand="0" w:evenVBand="0" w:oddHBand="1" w:evenHBand="0" w:firstRowFirstColumn="0" w:firstRowLastColumn="0" w:lastRowFirstColumn="0" w:lastRowLastColumn="0"/>
          <w:trHeight w:val="409"/>
        </w:trPr>
        <w:tc>
          <w:tcPr>
            <w:tcW w:w="602" w:type="pct"/>
          </w:tcPr>
          <w:p w14:paraId="3BEFB6EB" w14:textId="1D47DF9E" w:rsidR="00216CD3" w:rsidRPr="00743DF3" w:rsidRDefault="0074120C" w:rsidP="00F36061">
            <w:pPr>
              <w:pStyle w:val="Tabellentext"/>
            </w:pPr>
            <w:del w:id="30" w:author="IQTIG" w:date="2020-04-28T19:36:00Z">
              <w:r>
                <w:delText>5</w:delText>
              </w:r>
            </w:del>
            <w:ins w:id="31" w:author="IQTIG" w:date="2020-04-28T19:36:00Z">
              <w:r w:rsidR="00AA0066">
                <w:t>4</w:t>
              </w:r>
            </w:ins>
            <w:r w:rsidR="00AA0066">
              <w:t>:B</w:t>
            </w:r>
          </w:p>
        </w:tc>
        <w:tc>
          <w:tcPr>
            <w:tcW w:w="1097" w:type="pct"/>
          </w:tcPr>
          <w:p w14:paraId="76493A99" w14:textId="4EF7F48B" w:rsidR="00216CD3" w:rsidRPr="00743DF3" w:rsidRDefault="0074120C" w:rsidP="00F36061">
            <w:pPr>
              <w:pStyle w:val="Tabellentext"/>
            </w:pPr>
            <w:del w:id="32" w:author="IQTIG" w:date="2020-04-28T19:36:00Z">
              <w:r>
                <w:delText>Die</w:delText>
              </w:r>
            </w:del>
            <w:ins w:id="33" w:author="IQTIG" w:date="2020-04-28T19:36:00Z">
              <w:r w:rsidR="00AA0066">
                <w:t>Der Patient verfügt über keine</w:t>
              </w:r>
            </w:ins>
            <w:r w:rsidR="00AA0066">
              <w:t xml:space="preserve"> eGK-Versichertennummer</w:t>
            </w:r>
            <w:del w:id="34" w:author="IQTIG" w:date="2020-04-28T19:36:00Z">
              <w:r>
                <w:delText xml:space="preserve"> des Patienten liegt auch zum Entlassungszeitpunkt nicht vor</w:delText>
              </w:r>
            </w:del>
            <w:r w:rsidR="00AA0066">
              <w:t>.</w:t>
            </w:r>
          </w:p>
        </w:tc>
        <w:tc>
          <w:tcPr>
            <w:tcW w:w="326" w:type="pct"/>
          </w:tcPr>
          <w:p w14:paraId="7259E8A1" w14:textId="77777777" w:rsidR="00216CD3" w:rsidRPr="00743DF3" w:rsidRDefault="00AA0066" w:rsidP="00F36061">
            <w:pPr>
              <w:pStyle w:val="Tabellentext"/>
            </w:pPr>
            <w:r>
              <w:t>K</w:t>
            </w:r>
          </w:p>
        </w:tc>
        <w:tc>
          <w:tcPr>
            <w:tcW w:w="1792" w:type="pct"/>
          </w:tcPr>
          <w:p w14:paraId="7E3E5BCD" w14:textId="77777777" w:rsidR="00216CD3" w:rsidRPr="00743DF3" w:rsidRDefault="00AA0066" w:rsidP="0053781D">
            <w:pPr>
              <w:pStyle w:val="Tabellentext"/>
              <w:ind w:left="564" w:hanging="451"/>
            </w:pPr>
            <w:r>
              <w:t>1 =</w:t>
            </w:r>
            <w:r>
              <w:tab/>
              <w:t>ja</w:t>
            </w:r>
          </w:p>
        </w:tc>
        <w:tc>
          <w:tcPr>
            <w:tcW w:w="1184" w:type="pct"/>
          </w:tcPr>
          <w:p w14:paraId="3954B64B" w14:textId="77777777" w:rsidR="00216CD3" w:rsidRPr="00743DF3" w:rsidRDefault="00AA0066" w:rsidP="00F36061">
            <w:pPr>
              <w:pStyle w:val="Tabellentext"/>
            </w:pPr>
            <w:r>
              <w:t>VERSICHERTENIDNEUNV</w:t>
            </w:r>
          </w:p>
        </w:tc>
      </w:tr>
      <w:tr w:rsidR="00216CD3" w:rsidRPr="00743DF3" w14:paraId="2C6729D8" w14:textId="77777777" w:rsidTr="00F36061">
        <w:trPr>
          <w:cnfStyle w:val="000000010000" w:firstRow="0" w:lastRow="0" w:firstColumn="0" w:lastColumn="0" w:oddVBand="0" w:evenVBand="0" w:oddHBand="0" w:evenHBand="1" w:firstRowFirstColumn="0" w:firstRowLastColumn="0" w:lastRowFirstColumn="0" w:lastRowLastColumn="0"/>
          <w:trHeight w:val="409"/>
        </w:trPr>
        <w:tc>
          <w:tcPr>
            <w:tcW w:w="602" w:type="pct"/>
          </w:tcPr>
          <w:p w14:paraId="5C15F5F1" w14:textId="77777777" w:rsidR="00216CD3" w:rsidRPr="00743DF3" w:rsidRDefault="00AA0066" w:rsidP="00F36061">
            <w:pPr>
              <w:pStyle w:val="Tabellentext"/>
            </w:pPr>
            <w:r>
              <w:t>EF*</w:t>
            </w:r>
          </w:p>
        </w:tc>
        <w:tc>
          <w:tcPr>
            <w:tcW w:w="1097" w:type="pct"/>
          </w:tcPr>
          <w:p w14:paraId="518904D4" w14:textId="77777777" w:rsidR="00216CD3" w:rsidRPr="00743DF3" w:rsidRDefault="00AA0066" w:rsidP="00F36061">
            <w:pPr>
              <w:pStyle w:val="Tabellentext"/>
            </w:pPr>
            <w:r>
              <w:t>GKV-Versichertenstatus</w:t>
            </w:r>
          </w:p>
        </w:tc>
        <w:tc>
          <w:tcPr>
            <w:tcW w:w="326" w:type="pct"/>
          </w:tcPr>
          <w:p w14:paraId="108B278A" w14:textId="77777777" w:rsidR="00216CD3" w:rsidRPr="00743DF3" w:rsidRDefault="00AA0066" w:rsidP="00F36061">
            <w:pPr>
              <w:pStyle w:val="Tabellentext"/>
            </w:pPr>
            <w:r>
              <w:t>-</w:t>
            </w:r>
          </w:p>
        </w:tc>
        <w:tc>
          <w:tcPr>
            <w:tcW w:w="1792" w:type="pct"/>
          </w:tcPr>
          <w:p w14:paraId="45788989" w14:textId="77777777" w:rsidR="00216CD3" w:rsidRPr="00743DF3" w:rsidRDefault="00AA0066" w:rsidP="0053781D">
            <w:pPr>
              <w:pStyle w:val="Tabellentext"/>
              <w:ind w:left="564" w:hanging="451"/>
            </w:pPr>
            <w:r>
              <w:t>versichertenstatusgkv(PERSONENKREIS;KASSEIKNR)</w:t>
            </w:r>
          </w:p>
        </w:tc>
        <w:tc>
          <w:tcPr>
            <w:tcW w:w="1184" w:type="pct"/>
          </w:tcPr>
          <w:p w14:paraId="3C4133A6" w14:textId="77777777" w:rsidR="00216CD3" w:rsidRPr="00743DF3" w:rsidRDefault="00AA0066" w:rsidP="00F36061">
            <w:pPr>
              <w:pStyle w:val="Tabellentext"/>
            </w:pPr>
            <w:r>
              <w:t>versichertenstatusgkv</w:t>
            </w:r>
          </w:p>
        </w:tc>
      </w:tr>
      <w:tr w:rsidR="00216CD3" w:rsidRPr="00743DF3" w14:paraId="34DA04D3" w14:textId="77777777" w:rsidTr="00F36061">
        <w:trPr>
          <w:cnfStyle w:val="000000100000" w:firstRow="0" w:lastRow="0" w:firstColumn="0" w:lastColumn="0" w:oddVBand="0" w:evenVBand="0" w:oddHBand="1" w:evenHBand="0" w:firstRowFirstColumn="0" w:firstRowLastColumn="0" w:lastRowFirstColumn="0" w:lastRowLastColumn="0"/>
          <w:trHeight w:val="409"/>
        </w:trPr>
        <w:tc>
          <w:tcPr>
            <w:tcW w:w="602" w:type="pct"/>
          </w:tcPr>
          <w:p w14:paraId="0CBD0256" w14:textId="77777777" w:rsidR="00216CD3" w:rsidRPr="00743DF3" w:rsidRDefault="00AA0066" w:rsidP="00F36061">
            <w:pPr>
              <w:pStyle w:val="Tabellentext"/>
            </w:pPr>
            <w:r>
              <w:t>MDS: 1:B</w:t>
            </w:r>
          </w:p>
        </w:tc>
        <w:tc>
          <w:tcPr>
            <w:tcW w:w="1097" w:type="pct"/>
          </w:tcPr>
          <w:p w14:paraId="4A0F5FEE" w14:textId="77777777" w:rsidR="00216CD3" w:rsidRPr="00743DF3" w:rsidRDefault="00AA0066" w:rsidP="00F36061">
            <w:pPr>
              <w:pStyle w:val="Tabellentext"/>
            </w:pPr>
            <w:r>
              <w:t>zugehöriges QS-Modul</w:t>
            </w:r>
          </w:p>
        </w:tc>
        <w:tc>
          <w:tcPr>
            <w:tcW w:w="326" w:type="pct"/>
          </w:tcPr>
          <w:p w14:paraId="4ADFFA43" w14:textId="77777777" w:rsidR="00216CD3" w:rsidRPr="00743DF3" w:rsidRDefault="00AA0066" w:rsidP="00F36061">
            <w:pPr>
              <w:pStyle w:val="Tabellentext"/>
            </w:pPr>
            <w:r>
              <w:t>M</w:t>
            </w:r>
          </w:p>
        </w:tc>
        <w:tc>
          <w:tcPr>
            <w:tcW w:w="1792" w:type="pct"/>
          </w:tcPr>
          <w:p w14:paraId="0D90BD27" w14:textId="77777777" w:rsidR="00216CD3" w:rsidRPr="00743DF3" w:rsidRDefault="00AA0066" w:rsidP="0053781D">
            <w:pPr>
              <w:pStyle w:val="Tabellentext"/>
              <w:ind w:left="564" w:hanging="451"/>
            </w:pPr>
            <w:r>
              <w:t>s. Anhang: Modul</w:t>
            </w:r>
          </w:p>
        </w:tc>
        <w:tc>
          <w:tcPr>
            <w:tcW w:w="1184" w:type="pct"/>
          </w:tcPr>
          <w:p w14:paraId="04B5285C" w14:textId="77777777" w:rsidR="00216CD3" w:rsidRPr="00743DF3" w:rsidRDefault="00AA0066" w:rsidP="00F36061">
            <w:pPr>
              <w:pStyle w:val="Tabellentext"/>
            </w:pPr>
            <w:r>
              <w:t>MDS_ZUQSMODUL</w:t>
            </w:r>
          </w:p>
        </w:tc>
      </w:tr>
      <w:tr w:rsidR="00216CD3" w:rsidRPr="00743DF3" w14:paraId="54F3E15C" w14:textId="77777777" w:rsidTr="00F36061">
        <w:trPr>
          <w:cnfStyle w:val="000000010000" w:firstRow="0" w:lastRow="0" w:firstColumn="0" w:lastColumn="0" w:oddVBand="0" w:evenVBand="0" w:oddHBand="0" w:evenHBand="1" w:firstRowFirstColumn="0" w:firstRowLastColumn="0" w:lastRowFirstColumn="0" w:lastRowLastColumn="0"/>
          <w:trHeight w:val="409"/>
        </w:trPr>
        <w:tc>
          <w:tcPr>
            <w:tcW w:w="602" w:type="pct"/>
          </w:tcPr>
          <w:p w14:paraId="2AF7DD5C" w14:textId="77777777" w:rsidR="00216CD3" w:rsidRPr="00743DF3" w:rsidRDefault="00AA0066" w:rsidP="00F36061">
            <w:pPr>
              <w:pStyle w:val="Tabellentext"/>
            </w:pPr>
            <w:r>
              <w:t>MDS: EF*</w:t>
            </w:r>
          </w:p>
        </w:tc>
        <w:tc>
          <w:tcPr>
            <w:tcW w:w="1097" w:type="pct"/>
          </w:tcPr>
          <w:p w14:paraId="01F3C993" w14:textId="77777777" w:rsidR="00216CD3" w:rsidRPr="00743DF3" w:rsidRDefault="00AA0066" w:rsidP="00F36061">
            <w:pPr>
              <w:pStyle w:val="Tabellentext"/>
            </w:pPr>
            <w:r>
              <w:t>GKV-Versichertenstatus</w:t>
            </w:r>
          </w:p>
        </w:tc>
        <w:tc>
          <w:tcPr>
            <w:tcW w:w="326" w:type="pct"/>
          </w:tcPr>
          <w:p w14:paraId="0088B3E5" w14:textId="77777777" w:rsidR="00216CD3" w:rsidRPr="00743DF3" w:rsidRDefault="00AA0066" w:rsidP="00F36061">
            <w:pPr>
              <w:pStyle w:val="Tabellentext"/>
            </w:pPr>
            <w:r>
              <w:t>-</w:t>
            </w:r>
          </w:p>
        </w:tc>
        <w:tc>
          <w:tcPr>
            <w:tcW w:w="1792" w:type="pct"/>
          </w:tcPr>
          <w:p w14:paraId="176A011B" w14:textId="77777777" w:rsidR="00216CD3" w:rsidRPr="00743DF3" w:rsidRDefault="00AA0066" w:rsidP="0053781D">
            <w:pPr>
              <w:pStyle w:val="Tabellentext"/>
              <w:ind w:left="564" w:hanging="451"/>
            </w:pPr>
            <w:r>
              <w:t>vstatusgkvmds(PERSONENKREIS;KASSEIKNR;ZUQSMODUL)</w:t>
            </w:r>
          </w:p>
        </w:tc>
        <w:tc>
          <w:tcPr>
            <w:tcW w:w="1184" w:type="pct"/>
          </w:tcPr>
          <w:p w14:paraId="58B93A06" w14:textId="77777777" w:rsidR="00216CD3" w:rsidRPr="00743DF3" w:rsidRDefault="00AA0066" w:rsidP="00F36061">
            <w:pPr>
              <w:pStyle w:val="Tabellentext"/>
            </w:pPr>
            <w:r>
              <w:t>MDS_vstatusgkvmds</w:t>
            </w:r>
          </w:p>
        </w:tc>
      </w:tr>
    </w:tbl>
    <w:p w14:paraId="2B196907" w14:textId="77777777" w:rsidR="00216CD3" w:rsidRDefault="00AA0066" w:rsidP="002B65B4">
      <w:pPr>
        <w:spacing w:after="0"/>
        <w:rPr>
          <w:sz w:val="14"/>
          <w:szCs w:val="14"/>
        </w:rPr>
      </w:pPr>
      <w:r w:rsidRPr="003021AF">
        <w:rPr>
          <w:sz w:val="14"/>
          <w:szCs w:val="14"/>
        </w:rPr>
        <w:t>*</w:t>
      </w:r>
      <w:r>
        <w:rPr>
          <w:sz w:val="14"/>
          <w:szCs w:val="14"/>
        </w:rPr>
        <w:t xml:space="preserve"> </w:t>
      </w:r>
      <w:r w:rsidRPr="003021AF">
        <w:rPr>
          <w:sz w:val="14"/>
          <w:szCs w:val="14"/>
        </w:rPr>
        <w:t>Ersatzfeld im Exportformat</w:t>
      </w:r>
    </w:p>
    <w:p w14:paraId="08DF0CE2" w14:textId="77777777" w:rsidR="007213A3" w:rsidRDefault="00AA0066" w:rsidP="00641C2E">
      <w:pPr>
        <w:spacing w:after="0"/>
        <w:rPr>
          <w:sz w:val="14"/>
          <w:szCs w:val="14"/>
        </w:rPr>
      </w:pPr>
      <w:r>
        <w:rPr>
          <w:sz w:val="14"/>
          <w:szCs w:val="14"/>
        </w:rPr>
        <w:t xml:space="preserve">▲  Datenfelder aus der Minimaldatensatz-Dokumentation werden mit dem Präfix </w:t>
      </w:r>
      <w:r w:rsidRPr="002B65B4">
        <w:rPr>
          <w:sz w:val="14"/>
          <w:szCs w:val="14"/>
        </w:rPr>
        <w:t>"</w:t>
      </w:r>
      <w:r>
        <w:rPr>
          <w:sz w:val="14"/>
          <w:szCs w:val="14"/>
        </w:rPr>
        <w:t>MDS</w:t>
      </w:r>
      <w:r w:rsidRPr="002B65B4">
        <w:rPr>
          <w:sz w:val="14"/>
          <w:szCs w:val="14"/>
        </w:rPr>
        <w:t>"</w:t>
      </w:r>
      <w:r>
        <w:rPr>
          <w:sz w:val="14"/>
          <w:szCs w:val="14"/>
        </w:rPr>
        <w:t xml:space="preserve"> gekennzeichnet</w:t>
      </w:r>
    </w:p>
    <w:p w14:paraId="6FFDFDAF" w14:textId="77777777" w:rsidR="00FD69B0" w:rsidRDefault="00FD69B0">
      <w:pPr>
        <w:sectPr w:rsidR="00FD69B0" w:rsidSect="009D493C">
          <w:headerReference w:type="even" r:id="rId13"/>
          <w:headerReference w:type="default" r:id="rId14"/>
          <w:footerReference w:type="even" r:id="rId15"/>
          <w:footerReference w:type="default" r:id="rId16"/>
          <w:headerReference w:type="first" r:id="rId17"/>
          <w:footerReference w:type="first" r:id="rId18"/>
          <w:pgSz w:w="11906" w:h="16838" w:code="9"/>
          <w:pgMar w:top="1418" w:right="1134" w:bottom="1418" w:left="1701" w:header="454" w:footer="737" w:gutter="0"/>
          <w:cols w:space="708"/>
          <w:docGrid w:linePitch="360"/>
        </w:sectPr>
      </w:pPr>
    </w:p>
    <w:p w14:paraId="7DFA1CA1" w14:textId="77777777" w:rsidR="006D1B0D" w:rsidRDefault="00AA0066" w:rsidP="00F12416">
      <w:pPr>
        <w:pStyle w:val="Absatzberschriftebene2nurinNavigation"/>
      </w:pPr>
      <w:ins w:id="35" w:author="IQTIG" w:date="2020-04-28T19:36:00Z">
        <w:r>
          <w:lastRenderedPageBreak/>
          <w:t xml:space="preserve">Eigenschaften und </w:t>
        </w:r>
      </w:ins>
      <w:r>
        <w:t>Berechnung</w:t>
      </w:r>
    </w:p>
    <w:tbl>
      <w:tblPr>
        <w:tblStyle w:val="IQTIGStandarderste-Spalte"/>
        <w:tblW w:w="0" w:type="auto"/>
        <w:tblLook w:val="0680" w:firstRow="0" w:lastRow="0" w:firstColumn="1" w:lastColumn="0" w:noHBand="1" w:noVBand="1"/>
      </w:tblPr>
      <w:tblGrid>
        <w:gridCol w:w="3119"/>
        <w:gridCol w:w="5895"/>
      </w:tblGrid>
      <w:tr w:rsidR="000517F0" w14:paraId="1517FAB3"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F2948A4" w14:textId="196D4C0B" w:rsidR="000517F0" w:rsidRPr="000517F0" w:rsidRDefault="0074120C" w:rsidP="009A6A2C">
            <w:pPr>
              <w:pStyle w:val="Tabellenkopf"/>
            </w:pPr>
            <w:del w:id="36" w:author="IQTIG" w:date="2020-04-28T19:36:00Z">
              <w:r>
                <w:delText>AK-</w:delText>
              </w:r>
            </w:del>
            <w:r w:rsidR="00AA0066">
              <w:t>ID</w:t>
            </w:r>
          </w:p>
        </w:tc>
        <w:tc>
          <w:tcPr>
            <w:tcW w:w="5895" w:type="dxa"/>
          </w:tcPr>
          <w:p w14:paraId="6DD4BB07" w14:textId="77777777" w:rsidR="000517F0" w:rsidRDefault="00AA0066" w:rsidP="000517F0">
            <w:pPr>
              <w:pStyle w:val="Tabellentext"/>
              <w:cnfStyle w:val="000000000000" w:firstRow="0" w:lastRow="0" w:firstColumn="0" w:lastColumn="0" w:oddVBand="0" w:evenVBand="0" w:oddHBand="0" w:evenHBand="0" w:firstRowFirstColumn="0" w:firstRowLastColumn="0" w:lastRowFirstColumn="0" w:lastRowLastColumn="0"/>
            </w:pPr>
            <w:r>
              <w:t>813073</w:t>
            </w:r>
          </w:p>
        </w:tc>
      </w:tr>
      <w:tr w:rsidR="00C83B05" w14:paraId="2ED96562"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3F961F1" w14:textId="77777777" w:rsidR="00C83B05" w:rsidRDefault="00AA0066" w:rsidP="009A6A2C">
            <w:pPr>
              <w:pStyle w:val="Tabellenkopf"/>
            </w:pPr>
            <w:r>
              <w:t>Jahr der Erstanwendung</w:t>
            </w:r>
          </w:p>
        </w:tc>
        <w:tc>
          <w:tcPr>
            <w:tcW w:w="5895" w:type="dxa"/>
          </w:tcPr>
          <w:p w14:paraId="212F4E3E" w14:textId="77777777" w:rsidR="00C83B05" w:rsidRDefault="00AA0066" w:rsidP="000517F0">
            <w:pPr>
              <w:pStyle w:val="Tabellentext"/>
              <w:cnfStyle w:val="000000000000" w:firstRow="0" w:lastRow="0" w:firstColumn="0" w:lastColumn="0" w:oddVBand="0" w:evenVBand="0" w:oddHBand="0" w:evenHBand="0" w:firstRowFirstColumn="0" w:firstRowLastColumn="0" w:lastRowFirstColumn="0" w:lastRowLastColumn="0"/>
            </w:pPr>
            <w:r>
              <w:t>2016</w:t>
            </w:r>
          </w:p>
        </w:tc>
      </w:tr>
      <w:tr w:rsidR="00C83B05" w14:paraId="021A6015"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51337AB" w14:textId="77777777" w:rsidR="00C83B05" w:rsidRDefault="00AA0066" w:rsidP="009A6A2C">
            <w:pPr>
              <w:pStyle w:val="Tabellenkopf"/>
            </w:pPr>
            <w:r>
              <w:t>Begründung für die Auswahl</w:t>
            </w:r>
          </w:p>
        </w:tc>
        <w:tc>
          <w:tcPr>
            <w:tcW w:w="5895" w:type="dxa"/>
          </w:tcPr>
          <w:p w14:paraId="2D4B7782" w14:textId="77777777" w:rsidR="00C83B05" w:rsidRPr="00C83B05" w:rsidRDefault="00AA0066" w:rsidP="00897EAC">
            <w:pPr>
              <w:pStyle w:val="Tabellentext"/>
              <w:cnfStyle w:val="000000000000" w:firstRow="0" w:lastRow="0" w:firstColumn="0" w:lastColumn="0" w:oddVBand="0" w:evenVBand="0" w:oddHBand="0" w:evenHBand="0" w:firstRowFirstColumn="0" w:firstRowLastColumn="0" w:lastRowFirstColumn="0" w:lastRowLastColumn="0"/>
              <w:rPr>
                <w:b/>
              </w:rPr>
            </w:pPr>
            <w:r w:rsidRPr="00C83B05">
              <w:rPr>
                <w:b/>
              </w:rPr>
              <w:t>Relevanz</w:t>
            </w:r>
          </w:p>
          <w:p w14:paraId="43348EA4" w14:textId="77777777" w:rsidR="00C83B05" w:rsidRDefault="00AA0066" w:rsidP="00897EAC">
            <w:pPr>
              <w:pStyle w:val="Tabellentext"/>
              <w:cnfStyle w:val="000000000000" w:firstRow="0" w:lastRow="0" w:firstColumn="0" w:lastColumn="0" w:oddVBand="0" w:evenVBand="0" w:oddHBand="0" w:evenHBand="0" w:firstRowFirstColumn="0" w:firstRowLastColumn="0" w:lastRowFirstColumn="0" w:lastRowLastColumn="0"/>
            </w:pPr>
            <w:r>
              <w:t>Für nicht als GKV-Patientinnen und GKV-Patienten angegebene Fälle kann kein Patientenpseudonym gebildet werden. Diese Fälle fallen aus den Follow-up-Indikatoren heraus.</w:t>
            </w:r>
          </w:p>
          <w:p w14:paraId="5251104E" w14:textId="77777777" w:rsidR="00C83B05" w:rsidRPr="00C83B05" w:rsidRDefault="00AA0066" w:rsidP="00897EAC">
            <w:pPr>
              <w:pStyle w:val="Tabellentext"/>
              <w:cnfStyle w:val="000000000000" w:firstRow="0" w:lastRow="0" w:firstColumn="0" w:lastColumn="0" w:oddVBand="0" w:evenVBand="0" w:oddHBand="0" w:evenHBand="0" w:firstRowFirstColumn="0" w:firstRowLastColumn="0" w:lastRowFirstColumn="0" w:lastRowLastColumn="0"/>
              <w:rPr>
                <w:b/>
              </w:rPr>
            </w:pPr>
            <w:r w:rsidRPr="00C83B05">
              <w:rPr>
                <w:b/>
              </w:rPr>
              <w:t>Hypothese</w:t>
            </w:r>
          </w:p>
          <w:p w14:paraId="0AEB5B4D" w14:textId="77777777" w:rsidR="00C83B05" w:rsidRDefault="00AA0066" w:rsidP="00C83B05">
            <w:pPr>
              <w:pStyle w:val="Tabellentext"/>
              <w:cnfStyle w:val="000000000000" w:firstRow="0" w:lastRow="0" w:firstColumn="0" w:lastColumn="0" w:oddVBand="0" w:evenVBand="0" w:oddHBand="0" w:evenHBand="0" w:firstRowFirstColumn="0" w:firstRowLastColumn="0" w:lastRowFirstColumn="0" w:lastRowLastColumn="0"/>
            </w:pPr>
            <w:r>
              <w:t>Unterdokumentation</w:t>
            </w:r>
          </w:p>
        </w:tc>
      </w:tr>
      <w:tr w:rsidR="00C83B05" w14:paraId="334DBDFA"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8E4C791" w14:textId="77777777" w:rsidR="00C83B05" w:rsidRDefault="00AA0066" w:rsidP="00AD72D5">
            <w:pPr>
              <w:pStyle w:val="Tabellenkopf"/>
            </w:pPr>
            <w:r>
              <w:t>Bezug zu anderen</w:t>
            </w:r>
            <w:r>
              <w:br/>
              <w:t>Qualitätsindikatoren/Kennzahlen</w:t>
            </w:r>
          </w:p>
        </w:tc>
        <w:tc>
          <w:tcPr>
            <w:tcW w:w="5895" w:type="dxa"/>
          </w:tcPr>
          <w:p w14:paraId="0BC8D987" w14:textId="77777777" w:rsidR="00C83B05" w:rsidRPr="00C83B05" w:rsidRDefault="00AA0066" w:rsidP="00A4783D">
            <w:pPr>
              <w:pStyle w:val="Tabellentext"/>
              <w:cnfStyle w:val="000000000000" w:firstRow="0" w:lastRow="0" w:firstColumn="0" w:lastColumn="0" w:oddVBand="0" w:evenVBand="0" w:oddHBand="0" w:evenHBand="0" w:firstRowFirstColumn="0" w:firstRowLastColumn="0" w:lastRowFirstColumn="0" w:lastRowLastColumn="0"/>
            </w:pPr>
            <w:ins w:id="37" w:author="IQTIG" w:date="2020-04-28T19:36:00Z">
              <w:r>
                <w:t xml:space="preserve">2190: Laufzeit des alten Herzschrittmacher-Aggregats unter 4 Jahren bei Ein- und Zweikammersystemen </w:t>
              </w:r>
              <w:r>
                <w:br/>
                <w:t xml:space="preserve">2191: Herzschrittmacher-Implantationen ohne Folgeeingriff aufgrund eines Hardwareproblems (Aggregat bzw. Sonde) innerhalb von 8 Jahren </w:t>
              </w:r>
              <w:r>
                <w:br/>
              </w:r>
            </w:ins>
            <w:r>
              <w:t xml:space="preserve">2194: Verhältnis der beobachteten zur erwarteten Rate (O/E) an prozedurassoziierten Problemen (Sonden- bzw. Taschenproblemen) als Indikation zum Folgeeingriff innerhalb eines Jahres </w:t>
            </w:r>
            <w:r>
              <w:br/>
              <w:t>2195: Verhältnis der beobachteten zu erwarteten Rate (O/E) an Infektionen oder Aggregatperforationen als Indikation zum Folgeeingriff innerhalb eines Jahres</w:t>
            </w:r>
          </w:p>
        </w:tc>
      </w:tr>
      <w:tr w:rsidR="000517F0" w14:paraId="0601C632"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87DE08F" w14:textId="110B09C8" w:rsidR="000517F0" w:rsidRDefault="0074120C" w:rsidP="009975E4">
            <w:pPr>
              <w:pStyle w:val="Tabellenkopf"/>
            </w:pPr>
            <w:del w:id="38" w:author="IQTIG" w:date="2020-04-28T19:36:00Z">
              <w:r>
                <w:delText>Bewertungsart</w:delText>
              </w:r>
            </w:del>
            <w:ins w:id="39" w:author="IQTIG" w:date="2020-04-28T19:36:00Z">
              <w:r w:rsidR="00AA0066">
                <w:t>Berechnungsart</w:t>
              </w:r>
            </w:ins>
          </w:p>
        </w:tc>
        <w:tc>
          <w:tcPr>
            <w:tcW w:w="5895" w:type="dxa"/>
          </w:tcPr>
          <w:p w14:paraId="201CA565" w14:textId="77777777" w:rsidR="000517F0" w:rsidRDefault="00AA0066" w:rsidP="00897EAC">
            <w:pPr>
              <w:pStyle w:val="Tabellentext"/>
              <w:cnfStyle w:val="000000000000" w:firstRow="0" w:lastRow="0" w:firstColumn="0" w:lastColumn="0" w:oddVBand="0" w:evenVBand="0" w:oddHBand="0" w:evenHBand="0" w:firstRowFirstColumn="0" w:firstRowLastColumn="0" w:lastRowFirstColumn="0" w:lastRowLastColumn="0"/>
            </w:pPr>
            <w:r>
              <w:t>Ratenbasiert</w:t>
            </w:r>
          </w:p>
        </w:tc>
      </w:tr>
      <w:tr w:rsidR="000517F0" w14:paraId="5960A4CE"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D1D2FFA" w14:textId="6F82F194" w:rsidR="000517F0" w:rsidRDefault="00AA0066" w:rsidP="009A6A2C">
            <w:pPr>
              <w:pStyle w:val="Tabellenkopf"/>
            </w:pPr>
            <w:r>
              <w:t xml:space="preserve">Referenzbereich </w:t>
            </w:r>
            <w:del w:id="40" w:author="IQTIG" w:date="2020-04-28T19:36:00Z">
              <w:r w:rsidR="0074120C">
                <w:delText>2018</w:delText>
              </w:r>
            </w:del>
            <w:ins w:id="41" w:author="IQTIG" w:date="2020-04-28T19:36:00Z">
              <w:r>
                <w:t>2019</w:t>
              </w:r>
            </w:ins>
          </w:p>
        </w:tc>
        <w:tc>
          <w:tcPr>
            <w:tcW w:w="5895" w:type="dxa"/>
          </w:tcPr>
          <w:p w14:paraId="33C64C0F" w14:textId="77777777" w:rsidR="000517F0" w:rsidRDefault="00AA0066" w:rsidP="00897EAC">
            <w:pPr>
              <w:pStyle w:val="Tabellentext"/>
              <w:cnfStyle w:val="000000000000" w:firstRow="0" w:lastRow="0" w:firstColumn="0" w:lastColumn="0" w:oddVBand="0" w:evenVBand="0" w:oddHBand="0" w:evenHBand="0" w:firstRowFirstColumn="0" w:firstRowLastColumn="0" w:lastRowFirstColumn="0" w:lastRowLastColumn="0"/>
            </w:pPr>
            <w:r>
              <w:t>≥ 95,00 %</w:t>
            </w:r>
          </w:p>
        </w:tc>
      </w:tr>
      <w:tr w:rsidR="000517F0" w14:paraId="311BA983"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B9F4601" w14:textId="0D7AB640" w:rsidR="000517F0" w:rsidRDefault="00AA0066" w:rsidP="00A3278E">
            <w:pPr>
              <w:pStyle w:val="Tabellenkopf"/>
            </w:pPr>
            <w:r w:rsidRPr="00E37ACC">
              <w:t>R</w:t>
            </w:r>
            <w:r>
              <w:t xml:space="preserve">eferenzbereich </w:t>
            </w:r>
            <w:del w:id="42" w:author="IQTIG" w:date="2020-04-28T19:36:00Z">
              <w:r w:rsidR="0074120C">
                <w:delText>2017</w:delText>
              </w:r>
            </w:del>
            <w:ins w:id="43" w:author="IQTIG" w:date="2020-04-28T19:36:00Z">
              <w:r>
                <w:t>2018</w:t>
              </w:r>
            </w:ins>
          </w:p>
        </w:tc>
        <w:tc>
          <w:tcPr>
            <w:tcW w:w="5895" w:type="dxa"/>
          </w:tcPr>
          <w:p w14:paraId="584D8607" w14:textId="77777777" w:rsidR="000517F0" w:rsidRDefault="00AA0066" w:rsidP="00A4783D">
            <w:pPr>
              <w:pStyle w:val="Tabellentext"/>
              <w:cnfStyle w:val="000000000000" w:firstRow="0" w:lastRow="0" w:firstColumn="0" w:lastColumn="0" w:oddVBand="0" w:evenVBand="0" w:oddHBand="0" w:evenHBand="0" w:firstRowFirstColumn="0" w:firstRowLastColumn="0" w:lastRowFirstColumn="0" w:lastRowLastColumn="0"/>
            </w:pPr>
            <w:r>
              <w:t>≥ 95,00 %</w:t>
            </w:r>
          </w:p>
        </w:tc>
      </w:tr>
      <w:tr w:rsidR="00B66E40" w14:paraId="5E7A0AB1"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D42E0CF" w14:textId="37AE75EA" w:rsidR="00B66E40" w:rsidRDefault="00AA0066" w:rsidP="009A6A2C">
            <w:pPr>
              <w:pStyle w:val="Tabellenkopf"/>
            </w:pPr>
            <w:r>
              <w:t xml:space="preserve">Erläuterung zum Referenzbereich </w:t>
            </w:r>
            <w:del w:id="44" w:author="IQTIG" w:date="2020-04-28T19:36:00Z">
              <w:r w:rsidR="0074120C">
                <w:delText>2018</w:delText>
              </w:r>
            </w:del>
            <w:ins w:id="45" w:author="IQTIG" w:date="2020-04-28T19:36:00Z">
              <w:r>
                <w:t>2019</w:t>
              </w:r>
            </w:ins>
          </w:p>
        </w:tc>
        <w:tc>
          <w:tcPr>
            <w:tcW w:w="5895" w:type="dxa"/>
          </w:tcPr>
          <w:p w14:paraId="59B70CFC" w14:textId="77777777" w:rsidR="00B66E40" w:rsidRDefault="00AA0066"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B66E40" w14:paraId="23D9D160"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AF91EC4" w14:textId="3AEE627B" w:rsidR="00B66E40" w:rsidRDefault="00AA0066" w:rsidP="009A6A2C">
            <w:pPr>
              <w:pStyle w:val="Tabellenkopf"/>
            </w:pPr>
            <w:r>
              <w:t xml:space="preserve">Erläuterung zum Strukturierten Dialog bzw. Stellungnahmeverfahren </w:t>
            </w:r>
            <w:del w:id="46" w:author="IQTIG" w:date="2020-04-28T19:36:00Z">
              <w:r w:rsidR="0074120C">
                <w:delText>2018</w:delText>
              </w:r>
            </w:del>
            <w:ins w:id="47" w:author="IQTIG" w:date="2020-04-28T19:36:00Z">
              <w:r>
                <w:t>2019</w:t>
              </w:r>
            </w:ins>
          </w:p>
        </w:tc>
        <w:tc>
          <w:tcPr>
            <w:tcW w:w="5895" w:type="dxa"/>
          </w:tcPr>
          <w:p w14:paraId="121DFF5A" w14:textId="77777777" w:rsidR="00B66E40" w:rsidRDefault="00AA0066"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B66E40" w14:paraId="66E2B409"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Borders>
              <w:bottom w:val="single" w:sz="4" w:space="0" w:color="BFBFBF" w:themeColor="background1" w:themeShade="BF"/>
            </w:tcBorders>
          </w:tcPr>
          <w:p w14:paraId="764213C2" w14:textId="77777777" w:rsidR="00B66E40" w:rsidRPr="00E37ACC" w:rsidRDefault="00AA0066" w:rsidP="009A6A2C">
            <w:pPr>
              <w:pStyle w:val="Tabellenkopf"/>
            </w:pPr>
            <w:r w:rsidRPr="00E37ACC">
              <w:t>Rechenregeln</w:t>
            </w:r>
          </w:p>
        </w:tc>
        <w:tc>
          <w:tcPr>
            <w:tcW w:w="5895" w:type="dxa"/>
          </w:tcPr>
          <w:p w14:paraId="5FFCE90B" w14:textId="77777777" w:rsidR="00897EAC" w:rsidRPr="00897EAC" w:rsidRDefault="00AA0066" w:rsidP="00897EAC">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Zähler</w:t>
            </w:r>
          </w:p>
          <w:p w14:paraId="048536AC" w14:textId="77777777" w:rsidR="00B66E40" w:rsidRDefault="00AA0066" w:rsidP="00897EAC">
            <w:pPr>
              <w:pStyle w:val="Tabellentext"/>
              <w:cnfStyle w:val="000000000000" w:firstRow="0" w:lastRow="0" w:firstColumn="0" w:lastColumn="0" w:oddVBand="0" w:evenVBand="0" w:oddHBand="0" w:evenHBand="0" w:firstRowFirstColumn="0" w:firstRowLastColumn="0" w:lastRowFirstColumn="0" w:lastRowLastColumn="0"/>
            </w:pPr>
            <w:r>
              <w:t>Anzahl der gelieferten vollständigen und plausiblen Datensätze zu GKV-</w:t>
            </w:r>
            <w:ins w:id="48" w:author="IQTIG" w:date="2020-04-28T19:36:00Z">
              <w:r>
                <w:t>Patientinnen und -</w:t>
              </w:r>
            </w:ins>
            <w:r>
              <w:t>Patienten (=</w:t>
            </w:r>
            <w:ins w:id="49" w:author="IQTIG" w:date="2020-04-28T19:36:00Z">
              <w:r>
                <w:t xml:space="preserve"> Patientinnen und</w:t>
              </w:r>
            </w:ins>
            <w:r>
              <w:t xml:space="preserve"> Patienten mit Institutionskennzeichen der Krankenkasse der Versichertenkarte, das mit „10“ beginnt, für die kein besonderer Personenkreis vermerkt ist und deren eGK-Versichtertennummer vorliegt) sowie der Minimaldatensätze zu GKV-</w:t>
            </w:r>
            <w:ins w:id="50" w:author="IQTIG" w:date="2020-04-28T19:36:00Z">
              <w:r>
                <w:t>Patientinnen und -</w:t>
              </w:r>
            </w:ins>
            <w:r>
              <w:t>Patienten (</w:t>
            </w:r>
            <w:ins w:id="51" w:author="IQTIG" w:date="2020-04-28T19:36:00Z">
              <w:r>
                <w:t xml:space="preserve">Patientinnen und </w:t>
              </w:r>
            </w:ins>
            <w:r>
              <w:t>Patienten mit Institutionskennzeichen der Krankenkasse der Versichertenkarte, das mit „10“ beginnt und für die kein besonderer Personenkreis vermerkt ist).</w:t>
            </w:r>
          </w:p>
          <w:p w14:paraId="058F18A3" w14:textId="77777777" w:rsidR="00897EAC" w:rsidRPr="00897EAC" w:rsidRDefault="00AA0066" w:rsidP="00897EAC">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Nenner</w:t>
            </w:r>
          </w:p>
          <w:p w14:paraId="5DB0E8E0" w14:textId="77777777" w:rsidR="00694883" w:rsidRPr="00715CCE" w:rsidRDefault="00AA0066" w:rsidP="00C83B05">
            <w:pPr>
              <w:pStyle w:val="Tabellentext"/>
              <w:cnfStyle w:val="000000000000" w:firstRow="0" w:lastRow="0" w:firstColumn="0" w:lastColumn="0" w:oddVBand="0" w:evenVBand="0" w:oddHBand="0" w:evenHBand="0" w:firstRowFirstColumn="0" w:firstRowLastColumn="0" w:lastRowFirstColumn="0" w:lastRowLastColumn="0"/>
              <w:rPr>
                <w:rStyle w:val="Fett"/>
                <w:b w:val="0"/>
                <w:bCs w:val="0"/>
              </w:rPr>
            </w:pPr>
            <w:r>
              <w:rPr>
                <w:rStyle w:val="Fett"/>
                <w:b w:val="0"/>
                <w:bCs w:val="0"/>
              </w:rPr>
              <w:t>Anzahl durch den QS-Filter ausgelöster Datensätze zu GKV-</w:t>
            </w:r>
            <w:ins w:id="52" w:author="IQTIG" w:date="2020-04-28T19:36:00Z">
              <w:r>
                <w:rPr>
                  <w:rStyle w:val="Fett"/>
                  <w:b w:val="0"/>
                  <w:bCs w:val="0"/>
                </w:rPr>
                <w:t>Patientinnen und -</w:t>
              </w:r>
            </w:ins>
            <w:r>
              <w:rPr>
                <w:rStyle w:val="Fett"/>
                <w:b w:val="0"/>
                <w:bCs w:val="0"/>
              </w:rPr>
              <w:t>Patienten (=</w:t>
            </w:r>
            <w:ins w:id="53" w:author="IQTIG" w:date="2020-04-28T19:36:00Z">
              <w:r>
                <w:rPr>
                  <w:rStyle w:val="Fett"/>
                  <w:b w:val="0"/>
                  <w:bCs w:val="0"/>
                </w:rPr>
                <w:t xml:space="preserve"> Patientinnen und</w:t>
              </w:r>
            </w:ins>
            <w:r>
              <w:rPr>
                <w:rStyle w:val="Fett"/>
                <w:b w:val="0"/>
                <w:bCs w:val="0"/>
              </w:rPr>
              <w:t xml:space="preserve"> Patienten mit Institutionskennzeichen der Krankenkasse der Versichertenkarte, das mit „10“ beginnt, für die kein besonderer Personenkreis vermerkt ist und deren eGK-Versichtertennummer vorliegt) (methodische Sollstatistik: DS_GKV) für den jeweiligen Leistungsbereich</w:t>
            </w:r>
          </w:p>
        </w:tc>
      </w:tr>
      <w:tr w:rsidR="00B66E40" w14:paraId="633A25E7"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Borders>
              <w:top w:val="single" w:sz="4" w:space="0" w:color="BFBFBF" w:themeColor="background1" w:themeShade="BF"/>
            </w:tcBorders>
          </w:tcPr>
          <w:p w14:paraId="2221B53B" w14:textId="77777777" w:rsidR="00B66E40" w:rsidRPr="00E37ACC" w:rsidRDefault="00AA0066" w:rsidP="009A6A2C">
            <w:pPr>
              <w:pStyle w:val="Tabellenkopf"/>
            </w:pPr>
            <w:r w:rsidRPr="00E37ACC">
              <w:t>Erläuterung der Rechenregel</w:t>
            </w:r>
          </w:p>
        </w:tc>
        <w:tc>
          <w:tcPr>
            <w:tcW w:w="5895" w:type="dxa"/>
          </w:tcPr>
          <w:p w14:paraId="02326ADC" w14:textId="77777777" w:rsidR="00B66E40" w:rsidRDefault="00AA0066"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B66E40" w14:paraId="267CF29D"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8CD00A9" w14:textId="77777777" w:rsidR="00B66E40" w:rsidRPr="00E37ACC" w:rsidRDefault="00AA0066" w:rsidP="009A6A2C">
            <w:pPr>
              <w:pStyle w:val="Tabellenkopf"/>
            </w:pPr>
            <w:r w:rsidRPr="00E37ACC">
              <w:t>Teildatensatzbezug</w:t>
            </w:r>
          </w:p>
        </w:tc>
        <w:tc>
          <w:tcPr>
            <w:tcW w:w="5895" w:type="dxa"/>
          </w:tcPr>
          <w:p w14:paraId="7B9F39E5" w14:textId="77777777" w:rsidR="00B66E40" w:rsidRDefault="00AA0066" w:rsidP="00A4783D">
            <w:pPr>
              <w:pStyle w:val="Tabellentext"/>
              <w:cnfStyle w:val="000000000000" w:firstRow="0" w:lastRow="0" w:firstColumn="0" w:lastColumn="0" w:oddVBand="0" w:evenVBand="0" w:oddHBand="0" w:evenHBand="0" w:firstRowFirstColumn="0" w:firstRowLastColumn="0" w:lastRowFirstColumn="0" w:lastRowLastColumn="0"/>
            </w:pPr>
            <w:r>
              <w:t>09/2:B</w:t>
            </w:r>
          </w:p>
        </w:tc>
      </w:tr>
      <w:tr w:rsidR="00C83B05" w14:paraId="4C6FF7EF"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2744495" w14:textId="77777777" w:rsidR="00C83B05" w:rsidRPr="00E37ACC" w:rsidRDefault="00AA0066" w:rsidP="009A6A2C">
            <w:pPr>
              <w:pStyle w:val="Tabellenkopf"/>
            </w:pPr>
            <w:r>
              <w:t>Mindestanzahl Zähler</w:t>
            </w:r>
          </w:p>
        </w:tc>
        <w:tc>
          <w:tcPr>
            <w:tcW w:w="5895" w:type="dxa"/>
          </w:tcPr>
          <w:p w14:paraId="6177CFE9" w14:textId="77777777" w:rsidR="00C83B05" w:rsidRDefault="00AA0066"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C83B05" w14:paraId="2CB3D251"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E8760F0" w14:textId="77777777" w:rsidR="00C83B05" w:rsidRPr="00E37ACC" w:rsidRDefault="00AA0066" w:rsidP="009A6A2C">
            <w:pPr>
              <w:pStyle w:val="Tabellenkopf"/>
            </w:pPr>
            <w:r>
              <w:t>Mindestanzahl Nenner</w:t>
            </w:r>
          </w:p>
        </w:tc>
        <w:tc>
          <w:tcPr>
            <w:tcW w:w="5895" w:type="dxa"/>
          </w:tcPr>
          <w:p w14:paraId="2A9EE494" w14:textId="77777777" w:rsidR="00C83B05" w:rsidRDefault="00AA0066" w:rsidP="00897EAC">
            <w:pPr>
              <w:pStyle w:val="Tabellentext"/>
              <w:cnfStyle w:val="000000000000" w:firstRow="0" w:lastRow="0" w:firstColumn="0" w:lastColumn="0" w:oddVBand="0" w:evenVBand="0" w:oddHBand="0" w:evenHBand="0" w:firstRowFirstColumn="0" w:firstRowLastColumn="0" w:lastRowFirstColumn="0" w:lastRowLastColumn="0"/>
            </w:pPr>
            <w:r>
              <w:t>20</w:t>
            </w:r>
          </w:p>
        </w:tc>
      </w:tr>
      <w:tr w:rsidR="00B66E40" w14:paraId="650BC47C"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9982B05" w14:textId="77777777" w:rsidR="00B66E40" w:rsidRPr="00E37ACC" w:rsidRDefault="00AA0066" w:rsidP="009A6A2C">
            <w:pPr>
              <w:pStyle w:val="Tabellenkopf"/>
            </w:pPr>
            <w:r>
              <w:t>Zähler (Formel)</w:t>
            </w:r>
          </w:p>
        </w:tc>
        <w:tc>
          <w:tcPr>
            <w:tcW w:w="5895" w:type="dxa"/>
          </w:tcPr>
          <w:p w14:paraId="2DB71E22" w14:textId="77777777" w:rsidR="00B66E40" w:rsidRPr="00722F75" w:rsidRDefault="00AA0066" w:rsidP="00722F75">
            <w:pPr>
              <w:pStyle w:val="CodeOhneSilbentrennung"/>
              <w:cnfStyle w:val="000000000000" w:firstRow="0" w:lastRow="0" w:firstColumn="0" w:lastColumn="0" w:oddVBand="0" w:evenVBand="0" w:oddHBand="0" w:evenHBand="0" w:firstRowFirstColumn="0" w:firstRowLastColumn="0" w:lastRowFirstColumn="0" w:lastRowLastColumn="0"/>
            </w:pPr>
            <w:r>
              <w:t xml:space="preserve"># 09/2:B: </w:t>
            </w:r>
            <w:r>
              <w:br/>
              <w:t xml:space="preserve"> </w:t>
            </w:r>
            <w:r>
              <w:br/>
              <w:t xml:space="preserve">versichertenstatusgkv %==% 1 &amp; </w:t>
            </w:r>
            <w:r>
              <w:lastRenderedPageBreak/>
              <w:t xml:space="preserve">is.na(VERSICHERTENIDNEUNV) &amp; </w:t>
            </w:r>
            <w:r>
              <w:br/>
              <w:t xml:space="preserve"> </w:t>
            </w:r>
            <w:r>
              <w:br/>
              <w:t xml:space="preserve"># MDS:B: </w:t>
            </w:r>
            <w:r>
              <w:br/>
              <w:t xml:space="preserve"> </w:t>
            </w:r>
            <w:r>
              <w:br/>
              <w:t>MDS_ZUQSMODUL %==% "09/2" &amp; MDS_vstatusgkvmds %==% 1</w:t>
            </w:r>
          </w:p>
        </w:tc>
      </w:tr>
      <w:tr w:rsidR="00B66E40" w14:paraId="294B573B"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F7DA37D" w14:textId="77777777" w:rsidR="00B66E40" w:rsidRPr="00E37ACC" w:rsidRDefault="00AA0066" w:rsidP="009A6A2C">
            <w:pPr>
              <w:pStyle w:val="Tabellenkopf"/>
            </w:pPr>
            <w:r w:rsidRPr="00E37ACC">
              <w:lastRenderedPageBreak/>
              <w:t>Nenner (Formel)</w:t>
            </w:r>
          </w:p>
        </w:tc>
        <w:tc>
          <w:tcPr>
            <w:tcW w:w="5895" w:type="dxa"/>
          </w:tcPr>
          <w:p w14:paraId="61F5AF1A" w14:textId="77777777" w:rsidR="00B66E40" w:rsidRPr="00722F75" w:rsidRDefault="00AA0066" w:rsidP="008E514B">
            <w:pPr>
              <w:pStyle w:val="CodeOhneSilbentrennung"/>
              <w:cnfStyle w:val="000000000000" w:firstRow="0" w:lastRow="0" w:firstColumn="0" w:lastColumn="0" w:oddVBand="0" w:evenVBand="0" w:oddHBand="0" w:evenHBand="0" w:firstRowFirstColumn="0" w:firstRowLastColumn="0" w:lastRowFirstColumn="0" w:lastRowLastColumn="0"/>
            </w:pPr>
            <w:r>
              <w:t># methodische Sollstatistik: DS_GKV</w:t>
            </w:r>
          </w:p>
        </w:tc>
      </w:tr>
      <w:tr w:rsidR="00B66E40" w14:paraId="14C68C69"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A5E43A8" w14:textId="77777777" w:rsidR="00B66E40" w:rsidRPr="00E37ACC" w:rsidRDefault="00AA0066" w:rsidP="009A6A2C">
            <w:pPr>
              <w:pStyle w:val="Tabellenkopf"/>
            </w:pPr>
            <w:r w:rsidRPr="00E37ACC">
              <w:t>Verwendete Funktionen</w:t>
            </w:r>
          </w:p>
        </w:tc>
        <w:tc>
          <w:tcPr>
            <w:tcW w:w="5895" w:type="dxa"/>
          </w:tcPr>
          <w:p w14:paraId="1D5659FA" w14:textId="77777777" w:rsidR="00B66E40" w:rsidRPr="00D817EF" w:rsidRDefault="00AA0066" w:rsidP="00D817EF">
            <w:pPr>
              <w:pStyle w:val="CodeOhneSilbentrennung"/>
              <w:cnfStyle w:val="000000000000" w:firstRow="0" w:lastRow="0" w:firstColumn="0" w:lastColumn="0" w:oddVBand="0" w:evenVBand="0" w:oddHBand="0" w:evenHBand="0" w:firstRowFirstColumn="0" w:firstRowLastColumn="0" w:lastRowFirstColumn="0" w:lastRowLastColumn="0"/>
            </w:pPr>
            <w:r>
              <w:t>-</w:t>
            </w:r>
          </w:p>
        </w:tc>
      </w:tr>
      <w:tr w:rsidR="00B66E40" w14:paraId="0E4FEB92"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00561A7" w14:textId="77777777" w:rsidR="00B66E40" w:rsidRPr="00E37ACC" w:rsidRDefault="00AA0066" w:rsidP="009A6A2C">
            <w:pPr>
              <w:pStyle w:val="Tabellenkopf"/>
            </w:pPr>
            <w:r w:rsidRPr="00E37ACC">
              <w:t>Verwendete Listen</w:t>
            </w:r>
          </w:p>
        </w:tc>
        <w:tc>
          <w:tcPr>
            <w:tcW w:w="5895" w:type="dxa"/>
          </w:tcPr>
          <w:p w14:paraId="097FFE6A" w14:textId="77777777" w:rsidR="00B0537E" w:rsidRPr="003E64DF" w:rsidRDefault="00AA0066" w:rsidP="00B0537E">
            <w:pPr>
              <w:pStyle w:val="CodeOhneSilbentrennung"/>
              <w:cnfStyle w:val="000000000000" w:firstRow="0" w:lastRow="0" w:firstColumn="0" w:lastColumn="0" w:oddVBand="0" w:evenVBand="0" w:oddHBand="0" w:evenHBand="0" w:firstRowFirstColumn="0" w:firstRowLastColumn="0" w:lastRowFirstColumn="0" w:lastRowLastColumn="0"/>
            </w:pPr>
            <w:r>
              <w:t>-</w:t>
            </w:r>
          </w:p>
        </w:tc>
      </w:tr>
      <w:tr w:rsidR="00B66E40" w14:paraId="504E91B2"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B0D0952" w14:textId="77777777" w:rsidR="00B66E40" w:rsidRPr="00E37ACC" w:rsidRDefault="00AA0066" w:rsidP="00AD72D5">
            <w:pPr>
              <w:pStyle w:val="Tabellenkopf"/>
            </w:pPr>
            <w:r>
              <w:t>Vergleichbarkeit mit</w:t>
            </w:r>
            <w:r>
              <w:br/>
              <w:t>Vorjahresergebnissen</w:t>
            </w:r>
          </w:p>
        </w:tc>
        <w:tc>
          <w:tcPr>
            <w:tcW w:w="5895" w:type="dxa"/>
          </w:tcPr>
          <w:p w14:paraId="2E2B5AFE" w14:textId="6644E5AB" w:rsidR="00B66E40" w:rsidRDefault="00AA0066" w:rsidP="00A4783D">
            <w:pPr>
              <w:pStyle w:val="Tabellentext"/>
              <w:cnfStyle w:val="000000000000" w:firstRow="0" w:lastRow="0" w:firstColumn="0" w:lastColumn="0" w:oddVBand="0" w:evenVBand="0" w:oddHBand="0" w:evenHBand="0" w:firstRowFirstColumn="0" w:firstRowLastColumn="0" w:lastRowFirstColumn="0" w:lastRowLastColumn="0"/>
            </w:pPr>
            <w:r>
              <w:t>Vergleichbar</w:t>
            </w:r>
            <w:del w:id="54" w:author="IQTIG" w:date="2020-04-28T19:36:00Z">
              <w:r w:rsidR="0074120C">
                <w:delText>Nicht vergleichbar</w:delText>
              </w:r>
            </w:del>
          </w:p>
        </w:tc>
      </w:tr>
    </w:tbl>
    <w:p w14:paraId="7C2BBAEB" w14:textId="77777777" w:rsidR="009E1781" w:rsidRDefault="00D21029" w:rsidP="00AD72D5">
      <w:pPr>
        <w:pStyle w:val="Tabellentext"/>
        <w:ind w:left="0"/>
        <w:rPr>
          <w:del w:id="55" w:author="IQTIG" w:date="2020-04-28T19:36:00Z"/>
        </w:rPr>
      </w:pPr>
    </w:p>
    <w:p w14:paraId="34AEB57E" w14:textId="77777777" w:rsidR="00AC2332" w:rsidRDefault="00AC2332">
      <w:pPr>
        <w:rPr>
          <w:del w:id="56" w:author="IQTIG" w:date="2020-04-28T19:36:00Z"/>
        </w:rPr>
        <w:sectPr w:rsidR="00AC2332" w:rsidSect="001E71EA">
          <w:pgSz w:w="11906" w:h="16838" w:code="9"/>
          <w:pgMar w:top="1418" w:right="1134" w:bottom="1418" w:left="1701" w:header="454" w:footer="737" w:gutter="0"/>
          <w:cols w:space="708"/>
          <w:docGrid w:linePitch="360"/>
        </w:sectPr>
      </w:pPr>
    </w:p>
    <w:p w14:paraId="2D7580CF" w14:textId="77777777" w:rsidR="00293DEF" w:rsidRDefault="0074120C" w:rsidP="00271720">
      <w:pPr>
        <w:pStyle w:val="berschrift1ohneGliederung"/>
        <w:rPr>
          <w:del w:id="57" w:author="IQTIG" w:date="2020-04-28T19:36:00Z"/>
        </w:rPr>
      </w:pPr>
      <w:del w:id="58" w:author="IQTIG" w:date="2020-04-28T19:36:00Z">
        <w:r>
          <w:delText>850164: Auffälligkeitskriterium zur Unterdokumentation</w:delText>
        </w:r>
      </w:del>
    </w:p>
    <w:p w14:paraId="0FDB5D78" w14:textId="77777777" w:rsidR="000F0644" w:rsidRDefault="0074120C" w:rsidP="00492E33">
      <w:pPr>
        <w:pStyle w:val="Absatzberschriftebene2nurinNavigation"/>
        <w:rPr>
          <w:del w:id="59" w:author="IQTIG" w:date="2020-04-28T19:36:00Z"/>
        </w:rPr>
      </w:pPr>
      <w:del w:id="60" w:author="IQTIG" w:date="2020-04-28T19:36:00Z">
        <w:r>
          <w:delText>Verwendete Datenfelder</w:delText>
        </w:r>
      </w:del>
    </w:p>
    <w:p w14:paraId="6D9D7705" w14:textId="77777777" w:rsidR="001046CA" w:rsidRPr="005319EE" w:rsidRDefault="0074120C" w:rsidP="001046CA">
      <w:pPr>
        <w:rPr>
          <w:del w:id="61" w:author="IQTIG" w:date="2020-04-28T19:36:00Z"/>
        </w:rPr>
      </w:pPr>
      <w:del w:id="62" w:author="IQTIG" w:date="2020-04-28T19:36:00Z">
        <w:r w:rsidRPr="005319EE">
          <w:delText xml:space="preserve">Datenbasis: Spezifikation </w:delText>
        </w:r>
        <w:r>
          <w:delText>2018</w:delText>
        </w:r>
      </w:del>
    </w:p>
    <w:p w14:paraId="42706287" w14:textId="77777777" w:rsidR="006D1B0D" w:rsidRDefault="0074120C" w:rsidP="00F12416">
      <w:pPr>
        <w:pStyle w:val="Absatzberschriftebene2nurinNavigation"/>
        <w:rPr>
          <w:del w:id="63" w:author="IQTIG" w:date="2020-04-28T19:36:00Z"/>
        </w:rPr>
      </w:pPr>
      <w:del w:id="64" w:author="IQTIG" w:date="2020-04-28T19:36:00Z">
        <w:r>
          <w:delText>Berechnung</w:delText>
        </w:r>
      </w:del>
    </w:p>
    <w:tbl>
      <w:tblPr>
        <w:tblStyle w:val="IQTIGStandarderste-Spalte"/>
        <w:tblW w:w="0" w:type="auto"/>
        <w:tblLook w:val="0680" w:firstRow="0" w:lastRow="0" w:firstColumn="1" w:lastColumn="0" w:noHBand="1" w:noVBand="1"/>
      </w:tblPr>
      <w:tblGrid>
        <w:gridCol w:w="3119"/>
        <w:gridCol w:w="5895"/>
      </w:tblGrid>
      <w:tr w:rsidR="000517F0" w14:paraId="37E8687F" w14:textId="77777777" w:rsidTr="00966021">
        <w:trPr>
          <w:trHeight w:val="221"/>
          <w:del w:id="65" w:author="IQTIG" w:date="2020-04-28T19:36:00Z"/>
        </w:trPr>
        <w:tc>
          <w:tcPr>
            <w:cnfStyle w:val="001000000000" w:firstRow="0" w:lastRow="0" w:firstColumn="1" w:lastColumn="0" w:oddVBand="0" w:evenVBand="0" w:oddHBand="0" w:evenHBand="0" w:firstRowFirstColumn="0" w:firstRowLastColumn="0" w:lastRowFirstColumn="0" w:lastRowLastColumn="0"/>
            <w:tcW w:w="3119" w:type="dxa"/>
          </w:tcPr>
          <w:p w14:paraId="6C809B9F" w14:textId="77777777" w:rsidR="000517F0" w:rsidRPr="000517F0" w:rsidRDefault="0074120C" w:rsidP="009A6A2C">
            <w:pPr>
              <w:pStyle w:val="Tabellenkopf"/>
              <w:rPr>
                <w:del w:id="66" w:author="IQTIG" w:date="2020-04-28T19:36:00Z"/>
              </w:rPr>
            </w:pPr>
            <w:del w:id="67" w:author="IQTIG" w:date="2020-04-28T19:36:00Z">
              <w:r>
                <w:delText>AK-ID</w:delText>
              </w:r>
            </w:del>
          </w:p>
        </w:tc>
        <w:tc>
          <w:tcPr>
            <w:tcW w:w="5895" w:type="dxa"/>
          </w:tcPr>
          <w:p w14:paraId="1CDF2703" w14:textId="77777777" w:rsidR="000517F0" w:rsidRDefault="0074120C" w:rsidP="000517F0">
            <w:pPr>
              <w:pStyle w:val="Tabellentext"/>
              <w:cnfStyle w:val="000000000000" w:firstRow="0" w:lastRow="0" w:firstColumn="0" w:lastColumn="0" w:oddVBand="0" w:evenVBand="0" w:oddHBand="0" w:evenHBand="0" w:firstRowFirstColumn="0" w:firstRowLastColumn="0" w:lastRowFirstColumn="0" w:lastRowLastColumn="0"/>
              <w:rPr>
                <w:del w:id="68" w:author="IQTIG" w:date="2020-04-28T19:36:00Z"/>
              </w:rPr>
            </w:pPr>
            <w:del w:id="69" w:author="IQTIG" w:date="2020-04-28T19:36:00Z">
              <w:r>
                <w:delText>850164</w:delText>
              </w:r>
            </w:del>
          </w:p>
        </w:tc>
      </w:tr>
      <w:tr w:rsidR="00C83B05" w14:paraId="652AF97A" w14:textId="77777777" w:rsidTr="00966021">
        <w:trPr>
          <w:trHeight w:val="221"/>
          <w:del w:id="70" w:author="IQTIG" w:date="2020-04-28T19:36:00Z"/>
        </w:trPr>
        <w:tc>
          <w:tcPr>
            <w:cnfStyle w:val="001000000000" w:firstRow="0" w:lastRow="0" w:firstColumn="1" w:lastColumn="0" w:oddVBand="0" w:evenVBand="0" w:oddHBand="0" w:evenHBand="0" w:firstRowFirstColumn="0" w:firstRowLastColumn="0" w:lastRowFirstColumn="0" w:lastRowLastColumn="0"/>
            <w:tcW w:w="3119" w:type="dxa"/>
          </w:tcPr>
          <w:p w14:paraId="69FD91C6" w14:textId="77777777" w:rsidR="00C83B05" w:rsidRDefault="0074120C" w:rsidP="009A6A2C">
            <w:pPr>
              <w:pStyle w:val="Tabellenkopf"/>
              <w:rPr>
                <w:del w:id="71" w:author="IQTIG" w:date="2020-04-28T19:36:00Z"/>
              </w:rPr>
            </w:pPr>
            <w:del w:id="72" w:author="IQTIG" w:date="2020-04-28T19:36:00Z">
              <w:r>
                <w:delText>Jahr der Erstanwendung</w:delText>
              </w:r>
            </w:del>
          </w:p>
        </w:tc>
        <w:tc>
          <w:tcPr>
            <w:tcW w:w="5895" w:type="dxa"/>
          </w:tcPr>
          <w:p w14:paraId="3FCE3744" w14:textId="77777777" w:rsidR="00C83B05" w:rsidRDefault="0074120C" w:rsidP="000517F0">
            <w:pPr>
              <w:pStyle w:val="Tabellentext"/>
              <w:cnfStyle w:val="000000000000" w:firstRow="0" w:lastRow="0" w:firstColumn="0" w:lastColumn="0" w:oddVBand="0" w:evenVBand="0" w:oddHBand="0" w:evenHBand="0" w:firstRowFirstColumn="0" w:firstRowLastColumn="0" w:lastRowFirstColumn="0" w:lastRowLastColumn="0"/>
              <w:rPr>
                <w:del w:id="73" w:author="IQTIG" w:date="2020-04-28T19:36:00Z"/>
              </w:rPr>
            </w:pPr>
            <w:del w:id="74" w:author="IQTIG" w:date="2020-04-28T19:36:00Z">
              <w:r>
                <w:delText>2010</w:delText>
              </w:r>
            </w:del>
          </w:p>
        </w:tc>
      </w:tr>
      <w:tr w:rsidR="00C83B05" w14:paraId="3EB769B2" w14:textId="77777777" w:rsidTr="00966021">
        <w:trPr>
          <w:trHeight w:val="221"/>
          <w:del w:id="75" w:author="IQTIG" w:date="2020-04-28T19:36:00Z"/>
        </w:trPr>
        <w:tc>
          <w:tcPr>
            <w:cnfStyle w:val="001000000000" w:firstRow="0" w:lastRow="0" w:firstColumn="1" w:lastColumn="0" w:oddVBand="0" w:evenVBand="0" w:oddHBand="0" w:evenHBand="0" w:firstRowFirstColumn="0" w:firstRowLastColumn="0" w:lastRowFirstColumn="0" w:lastRowLastColumn="0"/>
            <w:tcW w:w="3119" w:type="dxa"/>
          </w:tcPr>
          <w:p w14:paraId="3CB1ABFD" w14:textId="77777777" w:rsidR="00C83B05" w:rsidRDefault="0074120C" w:rsidP="009A6A2C">
            <w:pPr>
              <w:pStyle w:val="Tabellenkopf"/>
              <w:rPr>
                <w:del w:id="76" w:author="IQTIG" w:date="2020-04-28T19:36:00Z"/>
              </w:rPr>
            </w:pPr>
            <w:del w:id="77" w:author="IQTIG" w:date="2020-04-28T19:36:00Z">
              <w:r>
                <w:delText>Begründung für die Auswahl</w:delText>
              </w:r>
            </w:del>
          </w:p>
        </w:tc>
        <w:tc>
          <w:tcPr>
            <w:tcW w:w="5895" w:type="dxa"/>
          </w:tcPr>
          <w:p w14:paraId="071FED9E" w14:textId="77777777" w:rsidR="00C83B05" w:rsidRPr="00C83B05" w:rsidRDefault="0074120C" w:rsidP="00897EAC">
            <w:pPr>
              <w:pStyle w:val="Tabellentext"/>
              <w:cnfStyle w:val="000000000000" w:firstRow="0" w:lastRow="0" w:firstColumn="0" w:lastColumn="0" w:oddVBand="0" w:evenVBand="0" w:oddHBand="0" w:evenHBand="0" w:firstRowFirstColumn="0" w:firstRowLastColumn="0" w:lastRowFirstColumn="0" w:lastRowLastColumn="0"/>
              <w:rPr>
                <w:del w:id="78" w:author="IQTIG" w:date="2020-04-28T19:36:00Z"/>
                <w:b/>
              </w:rPr>
            </w:pPr>
            <w:del w:id="79" w:author="IQTIG" w:date="2020-04-28T19:36:00Z">
              <w:r w:rsidRPr="00C83B05">
                <w:rPr>
                  <w:b/>
                </w:rPr>
                <w:delText>Relevanz</w:delText>
              </w:r>
            </w:del>
          </w:p>
          <w:p w14:paraId="6EEB7EAB" w14:textId="77777777" w:rsidR="00C83B05" w:rsidRDefault="0074120C" w:rsidP="00897EAC">
            <w:pPr>
              <w:pStyle w:val="Tabellentext"/>
              <w:cnfStyle w:val="000000000000" w:firstRow="0" w:lastRow="0" w:firstColumn="0" w:lastColumn="0" w:oddVBand="0" w:evenVBand="0" w:oddHBand="0" w:evenHBand="0" w:firstRowFirstColumn="0" w:firstRowLastColumn="0" w:lastRowFirstColumn="0" w:lastRowLastColumn="0"/>
              <w:rPr>
                <w:del w:id="80" w:author="IQTIG" w:date="2020-04-28T19:36:00Z"/>
              </w:rPr>
            </w:pPr>
            <w:del w:id="81" w:author="IQTIG" w:date="2020-04-28T19:36:00Z">
              <w:r>
                <w:delText>Die Erweiterung der Statistischen Basisprüfung um Auffälligkeitskriterien zur Vollzähligkeit zielt darauf ab, dem Problem der Über- und Unterdokumentation in einzelnen Leistungsbereichen zu begegnen. Durch die Integration der Auffälligkeitskriterien zur Vollzähligkeit in die Statistische Basisprüfung ist es möglich, die Ursachen für Über- und Unterdokumentation systematisch im Rahmen des Strukturierten Dialogs zu eruieren und Optimierungsmaßnahmen einzuleiten.</w:delText>
              </w:r>
            </w:del>
          </w:p>
          <w:p w14:paraId="5B674FC5" w14:textId="77777777" w:rsidR="00C83B05" w:rsidRPr="00C83B05" w:rsidRDefault="0074120C" w:rsidP="00897EAC">
            <w:pPr>
              <w:pStyle w:val="Tabellentext"/>
              <w:cnfStyle w:val="000000000000" w:firstRow="0" w:lastRow="0" w:firstColumn="0" w:lastColumn="0" w:oddVBand="0" w:evenVBand="0" w:oddHBand="0" w:evenHBand="0" w:firstRowFirstColumn="0" w:firstRowLastColumn="0" w:lastRowFirstColumn="0" w:lastRowLastColumn="0"/>
              <w:rPr>
                <w:del w:id="82" w:author="IQTIG" w:date="2020-04-28T19:36:00Z"/>
                <w:b/>
              </w:rPr>
            </w:pPr>
            <w:del w:id="83" w:author="IQTIG" w:date="2020-04-28T19:36:00Z">
              <w:r w:rsidRPr="00C83B05">
                <w:rPr>
                  <w:b/>
                </w:rPr>
                <w:delText>Hypothese</w:delText>
              </w:r>
            </w:del>
          </w:p>
          <w:p w14:paraId="256C16E7" w14:textId="77777777" w:rsidR="00C83B05" w:rsidRDefault="0074120C" w:rsidP="00C83B05">
            <w:pPr>
              <w:pStyle w:val="Tabellentext"/>
              <w:cnfStyle w:val="000000000000" w:firstRow="0" w:lastRow="0" w:firstColumn="0" w:lastColumn="0" w:oddVBand="0" w:evenVBand="0" w:oddHBand="0" w:evenHBand="0" w:firstRowFirstColumn="0" w:firstRowLastColumn="0" w:lastRowFirstColumn="0" w:lastRowLastColumn="0"/>
              <w:rPr>
                <w:del w:id="84" w:author="IQTIG" w:date="2020-04-28T19:36:00Z"/>
              </w:rPr>
            </w:pPr>
            <w:del w:id="85" w:author="IQTIG" w:date="2020-04-28T19:36:00Z">
              <w:r>
                <w:delText>Organisatorische Probleme im Dokumentationsprozess oder das Weglassen komplizierter Fälle führen zu niedrigen Dokumentationsraten in einzelnen Leistungsbereichen.</w:delText>
              </w:r>
            </w:del>
          </w:p>
        </w:tc>
      </w:tr>
      <w:tr w:rsidR="000517F0" w14:paraId="77A9A7BE" w14:textId="77777777" w:rsidTr="00966021">
        <w:trPr>
          <w:trHeight w:val="221"/>
          <w:del w:id="86" w:author="IQTIG" w:date="2020-04-28T19:36:00Z"/>
        </w:trPr>
        <w:tc>
          <w:tcPr>
            <w:cnfStyle w:val="001000000000" w:firstRow="0" w:lastRow="0" w:firstColumn="1" w:lastColumn="0" w:oddVBand="0" w:evenVBand="0" w:oddHBand="0" w:evenHBand="0" w:firstRowFirstColumn="0" w:firstRowLastColumn="0" w:lastRowFirstColumn="0" w:lastRowLastColumn="0"/>
            <w:tcW w:w="3119" w:type="dxa"/>
          </w:tcPr>
          <w:p w14:paraId="1D5E99F9" w14:textId="77777777" w:rsidR="000517F0" w:rsidRDefault="0074120C" w:rsidP="009A6A2C">
            <w:pPr>
              <w:pStyle w:val="Tabellenkopf"/>
              <w:rPr>
                <w:del w:id="87" w:author="IQTIG" w:date="2020-04-28T19:36:00Z"/>
              </w:rPr>
            </w:pPr>
            <w:del w:id="88" w:author="IQTIG" w:date="2020-04-28T19:36:00Z">
              <w:r>
                <w:delText>Bewertungsart</w:delText>
              </w:r>
            </w:del>
          </w:p>
        </w:tc>
        <w:tc>
          <w:tcPr>
            <w:tcW w:w="5895" w:type="dxa"/>
          </w:tcPr>
          <w:p w14:paraId="5145A3CC" w14:textId="77777777" w:rsidR="000517F0" w:rsidRDefault="0074120C" w:rsidP="00897EAC">
            <w:pPr>
              <w:pStyle w:val="Tabellentext"/>
              <w:cnfStyle w:val="000000000000" w:firstRow="0" w:lastRow="0" w:firstColumn="0" w:lastColumn="0" w:oddVBand="0" w:evenVBand="0" w:oddHBand="0" w:evenHBand="0" w:firstRowFirstColumn="0" w:firstRowLastColumn="0" w:lastRowFirstColumn="0" w:lastRowLastColumn="0"/>
              <w:rPr>
                <w:del w:id="89" w:author="IQTIG" w:date="2020-04-28T19:36:00Z"/>
              </w:rPr>
            </w:pPr>
            <w:del w:id="90" w:author="IQTIG" w:date="2020-04-28T19:36:00Z">
              <w:r>
                <w:delText>Ratenbasiert</w:delText>
              </w:r>
            </w:del>
          </w:p>
        </w:tc>
      </w:tr>
      <w:tr w:rsidR="000517F0" w14:paraId="392E0F11" w14:textId="77777777" w:rsidTr="00966021">
        <w:trPr>
          <w:trHeight w:val="221"/>
          <w:del w:id="91" w:author="IQTIG" w:date="2020-04-28T19:36:00Z"/>
        </w:trPr>
        <w:tc>
          <w:tcPr>
            <w:cnfStyle w:val="001000000000" w:firstRow="0" w:lastRow="0" w:firstColumn="1" w:lastColumn="0" w:oddVBand="0" w:evenVBand="0" w:oddHBand="0" w:evenHBand="0" w:firstRowFirstColumn="0" w:firstRowLastColumn="0" w:lastRowFirstColumn="0" w:lastRowLastColumn="0"/>
            <w:tcW w:w="3119" w:type="dxa"/>
          </w:tcPr>
          <w:p w14:paraId="42950DAC" w14:textId="77777777" w:rsidR="000517F0" w:rsidRDefault="0074120C" w:rsidP="009A6A2C">
            <w:pPr>
              <w:pStyle w:val="Tabellenkopf"/>
              <w:rPr>
                <w:del w:id="92" w:author="IQTIG" w:date="2020-04-28T19:36:00Z"/>
              </w:rPr>
            </w:pPr>
            <w:del w:id="93" w:author="IQTIG" w:date="2020-04-28T19:36:00Z">
              <w:r>
                <w:delText>Referenzbereich 2018</w:delText>
              </w:r>
            </w:del>
          </w:p>
        </w:tc>
        <w:tc>
          <w:tcPr>
            <w:tcW w:w="5895" w:type="dxa"/>
          </w:tcPr>
          <w:p w14:paraId="6B3A5DD1" w14:textId="77777777" w:rsidR="000517F0" w:rsidRDefault="0074120C" w:rsidP="00897EAC">
            <w:pPr>
              <w:pStyle w:val="Tabellentext"/>
              <w:cnfStyle w:val="000000000000" w:firstRow="0" w:lastRow="0" w:firstColumn="0" w:lastColumn="0" w:oddVBand="0" w:evenVBand="0" w:oddHBand="0" w:evenHBand="0" w:firstRowFirstColumn="0" w:firstRowLastColumn="0" w:lastRowFirstColumn="0" w:lastRowLastColumn="0"/>
              <w:rPr>
                <w:del w:id="94" w:author="IQTIG" w:date="2020-04-28T19:36:00Z"/>
              </w:rPr>
            </w:pPr>
            <w:del w:id="95" w:author="IQTIG" w:date="2020-04-28T19:36:00Z">
              <w:r>
                <w:delText>≥ 95,00 %</w:delText>
              </w:r>
            </w:del>
          </w:p>
        </w:tc>
      </w:tr>
      <w:tr w:rsidR="000517F0" w14:paraId="2B06EE62" w14:textId="77777777" w:rsidTr="00966021">
        <w:trPr>
          <w:trHeight w:val="221"/>
          <w:del w:id="96" w:author="IQTIG" w:date="2020-04-28T19:36:00Z"/>
        </w:trPr>
        <w:tc>
          <w:tcPr>
            <w:cnfStyle w:val="001000000000" w:firstRow="0" w:lastRow="0" w:firstColumn="1" w:lastColumn="0" w:oddVBand="0" w:evenVBand="0" w:oddHBand="0" w:evenHBand="0" w:firstRowFirstColumn="0" w:firstRowLastColumn="0" w:lastRowFirstColumn="0" w:lastRowLastColumn="0"/>
            <w:tcW w:w="3119" w:type="dxa"/>
          </w:tcPr>
          <w:p w14:paraId="3704C7A2" w14:textId="77777777" w:rsidR="000517F0" w:rsidRDefault="0074120C" w:rsidP="00A3278E">
            <w:pPr>
              <w:pStyle w:val="Tabellenkopf"/>
              <w:rPr>
                <w:del w:id="97" w:author="IQTIG" w:date="2020-04-28T19:36:00Z"/>
              </w:rPr>
            </w:pPr>
            <w:del w:id="98" w:author="IQTIG" w:date="2020-04-28T19:36:00Z">
              <w:r w:rsidRPr="00E37ACC">
                <w:delText>R</w:delText>
              </w:r>
              <w:r>
                <w:delText>eferenzbereich 2017</w:delText>
              </w:r>
            </w:del>
          </w:p>
        </w:tc>
        <w:tc>
          <w:tcPr>
            <w:tcW w:w="5895" w:type="dxa"/>
          </w:tcPr>
          <w:p w14:paraId="4D6B5E21" w14:textId="77777777" w:rsidR="000517F0" w:rsidRDefault="0074120C" w:rsidP="00A4783D">
            <w:pPr>
              <w:pStyle w:val="Tabellentext"/>
              <w:cnfStyle w:val="000000000000" w:firstRow="0" w:lastRow="0" w:firstColumn="0" w:lastColumn="0" w:oddVBand="0" w:evenVBand="0" w:oddHBand="0" w:evenHBand="0" w:firstRowFirstColumn="0" w:firstRowLastColumn="0" w:lastRowFirstColumn="0" w:lastRowLastColumn="0"/>
              <w:rPr>
                <w:del w:id="99" w:author="IQTIG" w:date="2020-04-28T19:36:00Z"/>
              </w:rPr>
            </w:pPr>
            <w:del w:id="100" w:author="IQTIG" w:date="2020-04-28T19:36:00Z">
              <w:r>
                <w:delText>≥ 95,00 %</w:delText>
              </w:r>
            </w:del>
          </w:p>
        </w:tc>
      </w:tr>
      <w:tr w:rsidR="00B66E40" w14:paraId="44432B6A" w14:textId="77777777" w:rsidTr="00966021">
        <w:trPr>
          <w:trHeight w:val="221"/>
          <w:del w:id="101" w:author="IQTIG" w:date="2020-04-28T19:36:00Z"/>
        </w:trPr>
        <w:tc>
          <w:tcPr>
            <w:cnfStyle w:val="001000000000" w:firstRow="0" w:lastRow="0" w:firstColumn="1" w:lastColumn="0" w:oddVBand="0" w:evenVBand="0" w:oddHBand="0" w:evenHBand="0" w:firstRowFirstColumn="0" w:firstRowLastColumn="0" w:lastRowFirstColumn="0" w:lastRowLastColumn="0"/>
            <w:tcW w:w="3119" w:type="dxa"/>
          </w:tcPr>
          <w:p w14:paraId="43F3E9A3" w14:textId="77777777" w:rsidR="00B66E40" w:rsidRDefault="0074120C" w:rsidP="009A6A2C">
            <w:pPr>
              <w:pStyle w:val="Tabellenkopf"/>
              <w:rPr>
                <w:del w:id="102" w:author="IQTIG" w:date="2020-04-28T19:36:00Z"/>
              </w:rPr>
            </w:pPr>
            <w:del w:id="103" w:author="IQTIG" w:date="2020-04-28T19:36:00Z">
              <w:r>
                <w:delText>Erläuterung zum Referenzbereich 2018</w:delText>
              </w:r>
            </w:del>
          </w:p>
        </w:tc>
        <w:tc>
          <w:tcPr>
            <w:tcW w:w="5895" w:type="dxa"/>
          </w:tcPr>
          <w:p w14:paraId="7F56E95A" w14:textId="77777777" w:rsidR="00B66E40" w:rsidRDefault="0074120C" w:rsidP="00897EAC">
            <w:pPr>
              <w:pStyle w:val="Tabellentext"/>
              <w:cnfStyle w:val="000000000000" w:firstRow="0" w:lastRow="0" w:firstColumn="0" w:lastColumn="0" w:oddVBand="0" w:evenVBand="0" w:oddHBand="0" w:evenHBand="0" w:firstRowFirstColumn="0" w:firstRowLastColumn="0" w:lastRowFirstColumn="0" w:lastRowLastColumn="0"/>
              <w:rPr>
                <w:del w:id="104" w:author="IQTIG" w:date="2020-04-28T19:36:00Z"/>
              </w:rPr>
            </w:pPr>
            <w:del w:id="105" w:author="IQTIG" w:date="2020-04-28T19:36:00Z">
              <w:r>
                <w:delText>-</w:delText>
              </w:r>
            </w:del>
          </w:p>
        </w:tc>
      </w:tr>
      <w:tr w:rsidR="00B66E40" w14:paraId="55F332A0" w14:textId="77777777" w:rsidTr="00966021">
        <w:trPr>
          <w:trHeight w:val="221"/>
          <w:del w:id="106" w:author="IQTIG" w:date="2020-04-28T19:36:00Z"/>
        </w:trPr>
        <w:tc>
          <w:tcPr>
            <w:cnfStyle w:val="001000000000" w:firstRow="0" w:lastRow="0" w:firstColumn="1" w:lastColumn="0" w:oddVBand="0" w:evenVBand="0" w:oddHBand="0" w:evenHBand="0" w:firstRowFirstColumn="0" w:firstRowLastColumn="0" w:lastRowFirstColumn="0" w:lastRowLastColumn="0"/>
            <w:tcW w:w="3119" w:type="dxa"/>
          </w:tcPr>
          <w:p w14:paraId="5FE555F3" w14:textId="77777777" w:rsidR="00B66E40" w:rsidRDefault="0074120C" w:rsidP="009A6A2C">
            <w:pPr>
              <w:pStyle w:val="Tabellenkopf"/>
              <w:rPr>
                <w:del w:id="107" w:author="IQTIG" w:date="2020-04-28T19:36:00Z"/>
              </w:rPr>
            </w:pPr>
            <w:del w:id="108" w:author="IQTIG" w:date="2020-04-28T19:36:00Z">
              <w:r>
                <w:delText>Erläuterung zum Strukturierten Dialog bzw. Stellungnahmeverfahren 2018</w:delText>
              </w:r>
            </w:del>
          </w:p>
        </w:tc>
        <w:tc>
          <w:tcPr>
            <w:tcW w:w="5895" w:type="dxa"/>
          </w:tcPr>
          <w:p w14:paraId="7C1F4050" w14:textId="77777777" w:rsidR="00B66E40" w:rsidRDefault="0074120C" w:rsidP="00897EAC">
            <w:pPr>
              <w:pStyle w:val="Tabellentext"/>
              <w:cnfStyle w:val="000000000000" w:firstRow="0" w:lastRow="0" w:firstColumn="0" w:lastColumn="0" w:oddVBand="0" w:evenVBand="0" w:oddHBand="0" w:evenHBand="0" w:firstRowFirstColumn="0" w:firstRowLastColumn="0" w:lastRowFirstColumn="0" w:lastRowLastColumn="0"/>
              <w:rPr>
                <w:del w:id="109" w:author="IQTIG" w:date="2020-04-28T19:36:00Z"/>
              </w:rPr>
            </w:pPr>
            <w:del w:id="110" w:author="IQTIG" w:date="2020-04-28T19:36:00Z">
              <w:r>
                <w:delText>-</w:delText>
              </w:r>
            </w:del>
          </w:p>
        </w:tc>
      </w:tr>
      <w:tr w:rsidR="00B66E40" w14:paraId="3992F0DC" w14:textId="77777777" w:rsidTr="00966021">
        <w:trPr>
          <w:trHeight w:val="221"/>
          <w:del w:id="111" w:author="IQTIG" w:date="2020-04-28T19:36:00Z"/>
        </w:trPr>
        <w:tc>
          <w:tcPr>
            <w:cnfStyle w:val="001000000000" w:firstRow="0" w:lastRow="0" w:firstColumn="1" w:lastColumn="0" w:oddVBand="0" w:evenVBand="0" w:oddHBand="0" w:evenHBand="0" w:firstRowFirstColumn="0" w:firstRowLastColumn="0" w:lastRowFirstColumn="0" w:lastRowLastColumn="0"/>
            <w:tcW w:w="3119" w:type="dxa"/>
            <w:tcBorders>
              <w:bottom w:val="single" w:sz="4" w:space="0" w:color="BFBFBF" w:themeColor="background1" w:themeShade="BF"/>
            </w:tcBorders>
          </w:tcPr>
          <w:p w14:paraId="6DE9FDD0" w14:textId="77777777" w:rsidR="00B66E40" w:rsidRPr="00E37ACC" w:rsidRDefault="0074120C" w:rsidP="009A6A2C">
            <w:pPr>
              <w:pStyle w:val="Tabellenkopf"/>
              <w:rPr>
                <w:del w:id="112" w:author="IQTIG" w:date="2020-04-28T19:36:00Z"/>
              </w:rPr>
            </w:pPr>
            <w:del w:id="113" w:author="IQTIG" w:date="2020-04-28T19:36:00Z">
              <w:r w:rsidRPr="00E37ACC">
                <w:delText>Rechenregeln</w:delText>
              </w:r>
            </w:del>
          </w:p>
        </w:tc>
        <w:tc>
          <w:tcPr>
            <w:tcW w:w="5895" w:type="dxa"/>
          </w:tcPr>
          <w:p w14:paraId="44BAFEA9" w14:textId="77777777" w:rsidR="00897EAC" w:rsidRPr="00897EAC" w:rsidRDefault="0074120C" w:rsidP="00897EAC">
            <w:pPr>
              <w:pStyle w:val="Tabellentext"/>
              <w:cnfStyle w:val="000000000000" w:firstRow="0" w:lastRow="0" w:firstColumn="0" w:lastColumn="0" w:oddVBand="0" w:evenVBand="0" w:oddHBand="0" w:evenHBand="0" w:firstRowFirstColumn="0" w:firstRowLastColumn="0" w:lastRowFirstColumn="0" w:lastRowLastColumn="0"/>
              <w:rPr>
                <w:del w:id="114" w:author="IQTIG" w:date="2020-04-28T19:36:00Z"/>
                <w:rStyle w:val="Fett"/>
              </w:rPr>
            </w:pPr>
            <w:del w:id="115" w:author="IQTIG" w:date="2020-04-28T19:36:00Z">
              <w:r w:rsidRPr="00897EAC">
                <w:rPr>
                  <w:rStyle w:val="Fett"/>
                </w:rPr>
                <w:delText>Zähler</w:delText>
              </w:r>
            </w:del>
          </w:p>
          <w:p w14:paraId="54C87B06" w14:textId="77777777" w:rsidR="00B66E40" w:rsidRDefault="0074120C" w:rsidP="00897EAC">
            <w:pPr>
              <w:pStyle w:val="Tabellentext"/>
              <w:cnfStyle w:val="000000000000" w:firstRow="0" w:lastRow="0" w:firstColumn="0" w:lastColumn="0" w:oddVBand="0" w:evenVBand="0" w:oddHBand="0" w:evenHBand="0" w:firstRowFirstColumn="0" w:firstRowLastColumn="0" w:lastRowFirstColumn="0" w:lastRowLastColumn="0"/>
              <w:rPr>
                <w:del w:id="116" w:author="IQTIG" w:date="2020-04-28T19:36:00Z"/>
              </w:rPr>
            </w:pPr>
            <w:del w:id="117" w:author="IQTIG" w:date="2020-04-28T19:36:00Z">
              <w:r>
                <w:delText>Anzahl der gelieferten vollständigen und plausiblen Datensätze einschließlich der Minimaldatensätze zum jeweiligen Modul</w:delText>
              </w:r>
            </w:del>
          </w:p>
          <w:p w14:paraId="2A248905" w14:textId="77777777" w:rsidR="00897EAC" w:rsidRPr="00897EAC" w:rsidRDefault="0074120C" w:rsidP="00897EAC">
            <w:pPr>
              <w:pStyle w:val="Tabellentext"/>
              <w:cnfStyle w:val="000000000000" w:firstRow="0" w:lastRow="0" w:firstColumn="0" w:lastColumn="0" w:oddVBand="0" w:evenVBand="0" w:oddHBand="0" w:evenHBand="0" w:firstRowFirstColumn="0" w:firstRowLastColumn="0" w:lastRowFirstColumn="0" w:lastRowLastColumn="0"/>
              <w:rPr>
                <w:del w:id="118" w:author="IQTIG" w:date="2020-04-28T19:36:00Z"/>
                <w:rStyle w:val="Fett"/>
              </w:rPr>
            </w:pPr>
            <w:del w:id="119" w:author="IQTIG" w:date="2020-04-28T19:36:00Z">
              <w:r w:rsidRPr="00897EAC">
                <w:rPr>
                  <w:rStyle w:val="Fett"/>
                </w:rPr>
                <w:delText>Nenner</w:delText>
              </w:r>
            </w:del>
          </w:p>
          <w:p w14:paraId="56A9579C" w14:textId="77777777" w:rsidR="00694883" w:rsidRPr="00715CCE" w:rsidRDefault="0074120C" w:rsidP="00C83B05">
            <w:pPr>
              <w:pStyle w:val="Tabellentext"/>
              <w:cnfStyle w:val="000000000000" w:firstRow="0" w:lastRow="0" w:firstColumn="0" w:lastColumn="0" w:oddVBand="0" w:evenVBand="0" w:oddHBand="0" w:evenHBand="0" w:firstRowFirstColumn="0" w:firstRowLastColumn="0" w:lastRowFirstColumn="0" w:lastRowLastColumn="0"/>
              <w:rPr>
                <w:del w:id="120" w:author="IQTIG" w:date="2020-04-28T19:36:00Z"/>
                <w:rStyle w:val="Fett"/>
                <w:b w:val="0"/>
                <w:bCs w:val="0"/>
              </w:rPr>
            </w:pPr>
            <w:del w:id="121" w:author="IQTIG" w:date="2020-04-28T19:36:00Z">
              <w:r>
                <w:rPr>
                  <w:rStyle w:val="Fett"/>
                  <w:b w:val="0"/>
                  <w:bCs w:val="0"/>
                </w:rPr>
                <w:delText>Anzahl durch den QS-Filter ausgelöster Fälle (methodische Sollstatistik: DATENSAETZE_MODUL) für das jeweilige Modul</w:delText>
              </w:r>
            </w:del>
          </w:p>
        </w:tc>
      </w:tr>
      <w:tr w:rsidR="00B66E40" w14:paraId="7FA1192A" w14:textId="77777777" w:rsidTr="00966021">
        <w:trPr>
          <w:trHeight w:val="221"/>
          <w:del w:id="122" w:author="IQTIG" w:date="2020-04-28T19:36:00Z"/>
        </w:trPr>
        <w:tc>
          <w:tcPr>
            <w:cnfStyle w:val="001000000000" w:firstRow="0" w:lastRow="0" w:firstColumn="1" w:lastColumn="0" w:oddVBand="0" w:evenVBand="0" w:oddHBand="0" w:evenHBand="0" w:firstRowFirstColumn="0" w:firstRowLastColumn="0" w:lastRowFirstColumn="0" w:lastRowLastColumn="0"/>
            <w:tcW w:w="3119" w:type="dxa"/>
            <w:tcBorders>
              <w:top w:val="single" w:sz="4" w:space="0" w:color="BFBFBF" w:themeColor="background1" w:themeShade="BF"/>
            </w:tcBorders>
          </w:tcPr>
          <w:p w14:paraId="552F050F" w14:textId="77777777" w:rsidR="00B66E40" w:rsidRPr="00E37ACC" w:rsidRDefault="0074120C" w:rsidP="009A6A2C">
            <w:pPr>
              <w:pStyle w:val="Tabellenkopf"/>
              <w:rPr>
                <w:del w:id="123" w:author="IQTIG" w:date="2020-04-28T19:36:00Z"/>
              </w:rPr>
            </w:pPr>
            <w:del w:id="124" w:author="IQTIG" w:date="2020-04-28T19:36:00Z">
              <w:r w:rsidRPr="00E37ACC">
                <w:delText>Erläuterung der Rechenregel</w:delText>
              </w:r>
            </w:del>
          </w:p>
        </w:tc>
        <w:tc>
          <w:tcPr>
            <w:tcW w:w="5895" w:type="dxa"/>
          </w:tcPr>
          <w:p w14:paraId="07E1E1D3" w14:textId="77777777" w:rsidR="00B66E40" w:rsidRDefault="0074120C" w:rsidP="00897EAC">
            <w:pPr>
              <w:pStyle w:val="Tabellentext"/>
              <w:cnfStyle w:val="000000000000" w:firstRow="0" w:lastRow="0" w:firstColumn="0" w:lastColumn="0" w:oddVBand="0" w:evenVBand="0" w:oddHBand="0" w:evenHBand="0" w:firstRowFirstColumn="0" w:firstRowLastColumn="0" w:lastRowFirstColumn="0" w:lastRowLastColumn="0"/>
              <w:rPr>
                <w:del w:id="125" w:author="IQTIG" w:date="2020-04-28T19:36:00Z"/>
              </w:rPr>
            </w:pPr>
            <w:del w:id="126" w:author="IQTIG" w:date="2020-04-28T19:36:00Z">
              <w:r>
                <w:delText>Indem die Anzahl an Fällen, die laut Sollstatistik pro Modul hätten dokumentiert werden müssen, mit den tatsächlich gelieferten Datensätzen pro Modul in Beziehung gesetzt wird, ist es möglich, die Rate an Unterdokumentation pro Modul zu ermitteln.</w:delText>
              </w:r>
            </w:del>
          </w:p>
        </w:tc>
      </w:tr>
      <w:tr w:rsidR="00C83B05" w14:paraId="66494A6A" w14:textId="77777777" w:rsidTr="00966021">
        <w:trPr>
          <w:trHeight w:val="221"/>
          <w:del w:id="127" w:author="IQTIG" w:date="2020-04-28T19:36:00Z"/>
        </w:trPr>
        <w:tc>
          <w:tcPr>
            <w:cnfStyle w:val="001000000000" w:firstRow="0" w:lastRow="0" w:firstColumn="1" w:lastColumn="0" w:oddVBand="0" w:evenVBand="0" w:oddHBand="0" w:evenHBand="0" w:firstRowFirstColumn="0" w:firstRowLastColumn="0" w:lastRowFirstColumn="0" w:lastRowLastColumn="0"/>
            <w:tcW w:w="3119" w:type="dxa"/>
          </w:tcPr>
          <w:p w14:paraId="624F6554" w14:textId="77777777" w:rsidR="00C83B05" w:rsidRPr="00E37ACC" w:rsidRDefault="0074120C" w:rsidP="009A6A2C">
            <w:pPr>
              <w:pStyle w:val="Tabellenkopf"/>
              <w:rPr>
                <w:del w:id="128" w:author="IQTIG" w:date="2020-04-28T19:36:00Z"/>
              </w:rPr>
            </w:pPr>
            <w:del w:id="129" w:author="IQTIG" w:date="2020-04-28T19:36:00Z">
              <w:r>
                <w:delText>Mindestanzahl Zähler</w:delText>
              </w:r>
            </w:del>
          </w:p>
        </w:tc>
        <w:tc>
          <w:tcPr>
            <w:tcW w:w="5895" w:type="dxa"/>
          </w:tcPr>
          <w:p w14:paraId="1AEF3823" w14:textId="77777777" w:rsidR="00C83B05" w:rsidRDefault="0074120C" w:rsidP="00897EAC">
            <w:pPr>
              <w:pStyle w:val="Tabellentext"/>
              <w:cnfStyle w:val="000000000000" w:firstRow="0" w:lastRow="0" w:firstColumn="0" w:lastColumn="0" w:oddVBand="0" w:evenVBand="0" w:oddHBand="0" w:evenHBand="0" w:firstRowFirstColumn="0" w:firstRowLastColumn="0" w:lastRowFirstColumn="0" w:lastRowLastColumn="0"/>
              <w:rPr>
                <w:del w:id="130" w:author="IQTIG" w:date="2020-04-28T19:36:00Z"/>
              </w:rPr>
            </w:pPr>
            <w:del w:id="131" w:author="IQTIG" w:date="2020-04-28T19:36:00Z">
              <w:r>
                <w:delText>-</w:delText>
              </w:r>
            </w:del>
          </w:p>
        </w:tc>
      </w:tr>
      <w:tr w:rsidR="00C83B05" w14:paraId="13D9E72B" w14:textId="77777777" w:rsidTr="00966021">
        <w:trPr>
          <w:trHeight w:val="221"/>
          <w:del w:id="132" w:author="IQTIG" w:date="2020-04-28T19:36:00Z"/>
        </w:trPr>
        <w:tc>
          <w:tcPr>
            <w:cnfStyle w:val="001000000000" w:firstRow="0" w:lastRow="0" w:firstColumn="1" w:lastColumn="0" w:oddVBand="0" w:evenVBand="0" w:oddHBand="0" w:evenHBand="0" w:firstRowFirstColumn="0" w:firstRowLastColumn="0" w:lastRowFirstColumn="0" w:lastRowLastColumn="0"/>
            <w:tcW w:w="3119" w:type="dxa"/>
          </w:tcPr>
          <w:p w14:paraId="24B8AB16" w14:textId="77777777" w:rsidR="00C83B05" w:rsidRPr="00E37ACC" w:rsidRDefault="0074120C" w:rsidP="009A6A2C">
            <w:pPr>
              <w:pStyle w:val="Tabellenkopf"/>
              <w:rPr>
                <w:del w:id="133" w:author="IQTIG" w:date="2020-04-28T19:36:00Z"/>
              </w:rPr>
            </w:pPr>
            <w:del w:id="134" w:author="IQTIG" w:date="2020-04-28T19:36:00Z">
              <w:r>
                <w:delText>Mindestanzahl Nenner</w:delText>
              </w:r>
            </w:del>
          </w:p>
        </w:tc>
        <w:tc>
          <w:tcPr>
            <w:tcW w:w="5895" w:type="dxa"/>
          </w:tcPr>
          <w:p w14:paraId="5B883804" w14:textId="77777777" w:rsidR="00C83B05" w:rsidRDefault="0074120C" w:rsidP="00897EAC">
            <w:pPr>
              <w:pStyle w:val="Tabellentext"/>
              <w:cnfStyle w:val="000000000000" w:firstRow="0" w:lastRow="0" w:firstColumn="0" w:lastColumn="0" w:oddVBand="0" w:evenVBand="0" w:oddHBand="0" w:evenHBand="0" w:firstRowFirstColumn="0" w:firstRowLastColumn="0" w:lastRowFirstColumn="0" w:lastRowLastColumn="0"/>
              <w:rPr>
                <w:del w:id="135" w:author="IQTIG" w:date="2020-04-28T19:36:00Z"/>
              </w:rPr>
            </w:pPr>
            <w:del w:id="136" w:author="IQTIG" w:date="2020-04-28T19:36:00Z">
              <w:r>
                <w:delText>5 (Die Klinik muss laut Sollstatistik 5 Fälle im jeweiligen Modul behandelt haben.)</w:delText>
              </w:r>
            </w:del>
          </w:p>
        </w:tc>
      </w:tr>
    </w:tbl>
    <w:p w14:paraId="7138482E" w14:textId="77777777" w:rsidR="009E1781" w:rsidRPr="00CC72DB" w:rsidRDefault="00D21029" w:rsidP="00CC72DB">
      <w:pPr>
        <w:pStyle w:val="Tabellentext"/>
        <w:spacing w:before="0"/>
        <w:ind w:left="0"/>
        <w:rPr>
          <w:sz w:val="2"/>
          <w:szCs w:val="2"/>
        </w:rPr>
      </w:pPr>
    </w:p>
    <w:p w14:paraId="173609D8" w14:textId="77777777" w:rsidR="00FD69B0" w:rsidRDefault="00FD69B0">
      <w:pPr>
        <w:sectPr w:rsidR="00FD69B0" w:rsidSect="001E71EA">
          <w:headerReference w:type="even" r:id="rId19"/>
          <w:headerReference w:type="default" r:id="rId20"/>
          <w:footerReference w:type="even" r:id="rId21"/>
          <w:footerReference w:type="default" r:id="rId22"/>
          <w:headerReference w:type="first" r:id="rId23"/>
          <w:footerReference w:type="first" r:id="rId24"/>
          <w:pgSz w:w="11906" w:h="16838" w:code="9"/>
          <w:pgMar w:top="1418" w:right="1134" w:bottom="1418" w:left="1701" w:header="454" w:footer="737" w:gutter="0"/>
          <w:cols w:space="708"/>
          <w:docGrid w:linePitch="360"/>
        </w:sectPr>
      </w:pPr>
    </w:p>
    <w:p w14:paraId="0F246423" w14:textId="77777777" w:rsidR="00293DEF" w:rsidRDefault="00AA0066" w:rsidP="00271720">
      <w:pPr>
        <w:pStyle w:val="berschrift1ohneGliederung"/>
      </w:pPr>
      <w:bookmarkStart w:id="137" w:name="_Toc38995174"/>
      <w:r>
        <w:lastRenderedPageBreak/>
        <w:t>850165: Auffälligkeitskriterium zur Überdokumentation</w:t>
      </w:r>
      <w:bookmarkEnd w:id="137"/>
    </w:p>
    <w:p w14:paraId="02223CD4" w14:textId="77777777" w:rsidR="000F0644" w:rsidRDefault="00AA0066" w:rsidP="00492E33">
      <w:pPr>
        <w:pStyle w:val="Absatzberschriftebene2nurinNavigation"/>
      </w:pPr>
      <w:r>
        <w:t>Verwendete Datenfelder</w:t>
      </w:r>
    </w:p>
    <w:p w14:paraId="768447A3" w14:textId="29861DCF" w:rsidR="001046CA" w:rsidRPr="005319EE" w:rsidRDefault="00AA0066" w:rsidP="001046CA">
      <w:r w:rsidRPr="005319EE">
        <w:t xml:space="preserve">Datenbasis: Spezifikation </w:t>
      </w:r>
      <w:del w:id="138" w:author="IQTIG" w:date="2020-04-28T19:36:00Z">
        <w:r w:rsidR="0074120C">
          <w:delText>2018</w:delText>
        </w:r>
      </w:del>
      <w:ins w:id="139" w:author="IQTIG" w:date="2020-04-28T19:36:00Z">
        <w:r>
          <w:t>2019</w:t>
        </w:r>
      </w:ins>
    </w:p>
    <w:tbl>
      <w:tblPr>
        <w:tblStyle w:val="IQTIGStandard"/>
        <w:tblW w:w="9100" w:type="dxa"/>
        <w:tblLayout w:type="fixed"/>
        <w:tblLook w:val="0420" w:firstRow="1" w:lastRow="0" w:firstColumn="0" w:lastColumn="0" w:noHBand="0" w:noVBand="1"/>
      </w:tblPr>
      <w:tblGrid>
        <w:gridCol w:w="1096"/>
        <w:gridCol w:w="1997"/>
        <w:gridCol w:w="593"/>
        <w:gridCol w:w="3261"/>
        <w:gridCol w:w="2153"/>
      </w:tblGrid>
      <w:tr w:rsidR="00216CD3" w:rsidRPr="009E2B0C" w14:paraId="5EC4BCB0" w14:textId="77777777" w:rsidTr="00F36061">
        <w:trPr>
          <w:cnfStyle w:val="100000000000" w:firstRow="1" w:lastRow="0" w:firstColumn="0" w:lastColumn="0" w:oddVBand="0" w:evenVBand="0" w:oddHBand="0" w:evenHBand="0" w:firstRowFirstColumn="0" w:firstRowLastColumn="0" w:lastRowFirstColumn="0" w:lastRowLastColumn="0"/>
          <w:trHeight w:val="370"/>
          <w:tblHeader/>
        </w:trPr>
        <w:tc>
          <w:tcPr>
            <w:tcW w:w="602" w:type="pct"/>
          </w:tcPr>
          <w:p w14:paraId="4BBD2204" w14:textId="77777777" w:rsidR="00216CD3" w:rsidRPr="009E2B0C" w:rsidRDefault="00AA0066" w:rsidP="00F36061">
            <w:pPr>
              <w:pStyle w:val="Tabellenkopf"/>
            </w:pPr>
            <w:r>
              <w:t>Item</w:t>
            </w:r>
          </w:p>
        </w:tc>
        <w:tc>
          <w:tcPr>
            <w:tcW w:w="1097" w:type="pct"/>
          </w:tcPr>
          <w:p w14:paraId="31CED04A" w14:textId="77777777" w:rsidR="00216CD3" w:rsidRPr="009E2B0C" w:rsidRDefault="00AA0066" w:rsidP="00F36061">
            <w:pPr>
              <w:pStyle w:val="Tabellenkopf"/>
            </w:pPr>
            <w:r>
              <w:t>Bezeichnung</w:t>
            </w:r>
          </w:p>
        </w:tc>
        <w:tc>
          <w:tcPr>
            <w:tcW w:w="326" w:type="pct"/>
          </w:tcPr>
          <w:p w14:paraId="661982BE" w14:textId="77777777" w:rsidR="00216CD3" w:rsidRPr="009E2B0C" w:rsidRDefault="00AA0066" w:rsidP="00F36061">
            <w:pPr>
              <w:pStyle w:val="Tabellenkopf"/>
            </w:pPr>
            <w:r>
              <w:t>M/K</w:t>
            </w:r>
          </w:p>
        </w:tc>
        <w:tc>
          <w:tcPr>
            <w:tcW w:w="1792" w:type="pct"/>
          </w:tcPr>
          <w:p w14:paraId="7BB9A762" w14:textId="77777777" w:rsidR="00216CD3" w:rsidRPr="009E2B0C" w:rsidRDefault="00AA0066" w:rsidP="00F36061">
            <w:pPr>
              <w:pStyle w:val="Tabellenkopf"/>
            </w:pPr>
            <w:r>
              <w:t>Schlüssel/Formel</w:t>
            </w:r>
          </w:p>
        </w:tc>
        <w:tc>
          <w:tcPr>
            <w:tcW w:w="1184" w:type="pct"/>
          </w:tcPr>
          <w:p w14:paraId="1C575E2E" w14:textId="77777777" w:rsidR="00216CD3" w:rsidRPr="009E2B0C" w:rsidRDefault="00AA0066" w:rsidP="00DA3905">
            <w:pPr>
              <w:pStyle w:val="Tabellenkopf"/>
              <w:ind w:left="108" w:right="28"/>
            </w:pPr>
            <w:r>
              <w:t xml:space="preserve">Feldname  </w:t>
            </w:r>
          </w:p>
        </w:tc>
      </w:tr>
    </w:tbl>
    <w:p w14:paraId="3C878BB2" w14:textId="77777777" w:rsidR="00FD69B0" w:rsidRDefault="00FD69B0">
      <w:pPr>
        <w:sectPr w:rsidR="00FD69B0" w:rsidSect="009D493C">
          <w:headerReference w:type="even" r:id="rId25"/>
          <w:headerReference w:type="default" r:id="rId26"/>
          <w:footerReference w:type="even" r:id="rId27"/>
          <w:footerReference w:type="default" r:id="rId28"/>
          <w:headerReference w:type="first" r:id="rId29"/>
          <w:footerReference w:type="first" r:id="rId30"/>
          <w:pgSz w:w="11906" w:h="16838" w:code="9"/>
          <w:pgMar w:top="1418" w:right="1134" w:bottom="1418" w:left="1701" w:header="454" w:footer="737" w:gutter="0"/>
          <w:cols w:space="708"/>
          <w:docGrid w:linePitch="360"/>
        </w:sectPr>
      </w:pPr>
    </w:p>
    <w:p w14:paraId="37070AC0" w14:textId="77777777" w:rsidR="006D1B0D" w:rsidRDefault="00AA0066" w:rsidP="00F12416">
      <w:pPr>
        <w:pStyle w:val="Absatzberschriftebene2nurinNavigation"/>
      </w:pPr>
      <w:ins w:id="140" w:author="IQTIG" w:date="2020-04-28T19:36:00Z">
        <w:r>
          <w:lastRenderedPageBreak/>
          <w:t xml:space="preserve">Eigenschaften und </w:t>
        </w:r>
      </w:ins>
      <w:r>
        <w:t>Berechnung</w:t>
      </w:r>
    </w:p>
    <w:tbl>
      <w:tblPr>
        <w:tblStyle w:val="IQTIGStandarderste-Spalte"/>
        <w:tblW w:w="0" w:type="auto"/>
        <w:tblLook w:val="0680" w:firstRow="0" w:lastRow="0" w:firstColumn="1" w:lastColumn="0" w:noHBand="1" w:noVBand="1"/>
      </w:tblPr>
      <w:tblGrid>
        <w:gridCol w:w="3119"/>
        <w:gridCol w:w="5895"/>
      </w:tblGrid>
      <w:tr w:rsidR="000517F0" w14:paraId="1E36F607" w14:textId="77777777" w:rsidTr="00966021">
        <w:trPr>
          <w:trHeight w:val="221"/>
          <w:del w:id="141" w:author="IQTIG" w:date="2020-04-28T19:36:00Z"/>
        </w:trPr>
        <w:tc>
          <w:tcPr>
            <w:cnfStyle w:val="001000000000" w:firstRow="0" w:lastRow="0" w:firstColumn="1" w:lastColumn="0" w:oddVBand="0" w:evenVBand="0" w:oddHBand="0" w:evenHBand="0" w:firstRowFirstColumn="0" w:firstRowLastColumn="0" w:lastRowFirstColumn="0" w:lastRowLastColumn="0"/>
            <w:tcW w:w="3119" w:type="dxa"/>
          </w:tcPr>
          <w:p w14:paraId="0B06CBE6" w14:textId="77777777" w:rsidR="000517F0" w:rsidRPr="000517F0" w:rsidRDefault="0074120C" w:rsidP="009A6A2C">
            <w:pPr>
              <w:pStyle w:val="Tabellenkopf"/>
              <w:rPr>
                <w:del w:id="142" w:author="IQTIG" w:date="2020-04-28T19:36:00Z"/>
              </w:rPr>
            </w:pPr>
            <w:del w:id="143" w:author="IQTIG" w:date="2020-04-28T19:36:00Z">
              <w:r>
                <w:delText>AK-ID</w:delText>
              </w:r>
            </w:del>
          </w:p>
        </w:tc>
        <w:tc>
          <w:tcPr>
            <w:tcW w:w="5895" w:type="dxa"/>
          </w:tcPr>
          <w:p w14:paraId="1EC8F3A0" w14:textId="77777777" w:rsidR="000517F0" w:rsidRDefault="0074120C" w:rsidP="000517F0">
            <w:pPr>
              <w:pStyle w:val="Tabellentext"/>
              <w:cnfStyle w:val="000000000000" w:firstRow="0" w:lastRow="0" w:firstColumn="0" w:lastColumn="0" w:oddVBand="0" w:evenVBand="0" w:oddHBand="0" w:evenHBand="0" w:firstRowFirstColumn="0" w:firstRowLastColumn="0" w:lastRowFirstColumn="0" w:lastRowLastColumn="0"/>
              <w:rPr>
                <w:del w:id="144" w:author="IQTIG" w:date="2020-04-28T19:36:00Z"/>
              </w:rPr>
            </w:pPr>
            <w:del w:id="145" w:author="IQTIG" w:date="2020-04-28T19:36:00Z">
              <w:r>
                <w:delText>850165</w:delText>
              </w:r>
            </w:del>
          </w:p>
        </w:tc>
      </w:tr>
      <w:tr w:rsidR="000517F0" w14:paraId="61CE0D50" w14:textId="77777777" w:rsidTr="00966021">
        <w:trPr>
          <w:trHeight w:val="221"/>
          <w:ins w:id="146" w:author="IQTIG" w:date="2020-04-28T19:36:00Z"/>
        </w:trPr>
        <w:tc>
          <w:tcPr>
            <w:cnfStyle w:val="001000000000" w:firstRow="0" w:lastRow="0" w:firstColumn="1" w:lastColumn="0" w:oddVBand="0" w:evenVBand="0" w:oddHBand="0" w:evenHBand="0" w:firstRowFirstColumn="0" w:firstRowLastColumn="0" w:lastRowFirstColumn="0" w:lastRowLastColumn="0"/>
            <w:tcW w:w="3119" w:type="dxa"/>
          </w:tcPr>
          <w:p w14:paraId="24342E7C" w14:textId="77777777" w:rsidR="000517F0" w:rsidRPr="000517F0" w:rsidRDefault="00AA0066" w:rsidP="009A6A2C">
            <w:pPr>
              <w:pStyle w:val="Tabellenkopf"/>
              <w:rPr>
                <w:ins w:id="147" w:author="IQTIG" w:date="2020-04-28T19:36:00Z"/>
              </w:rPr>
            </w:pPr>
            <w:ins w:id="148" w:author="IQTIG" w:date="2020-04-28T19:36:00Z">
              <w:r>
                <w:t>ID</w:t>
              </w:r>
            </w:ins>
          </w:p>
        </w:tc>
        <w:tc>
          <w:tcPr>
            <w:tcW w:w="5895" w:type="dxa"/>
          </w:tcPr>
          <w:p w14:paraId="00E81082" w14:textId="77777777" w:rsidR="000517F0" w:rsidRDefault="00AA0066" w:rsidP="000517F0">
            <w:pPr>
              <w:pStyle w:val="Tabellentext"/>
              <w:cnfStyle w:val="000000000000" w:firstRow="0" w:lastRow="0" w:firstColumn="0" w:lastColumn="0" w:oddVBand="0" w:evenVBand="0" w:oddHBand="0" w:evenHBand="0" w:firstRowFirstColumn="0" w:firstRowLastColumn="0" w:lastRowFirstColumn="0" w:lastRowLastColumn="0"/>
              <w:rPr>
                <w:ins w:id="149" w:author="IQTIG" w:date="2020-04-28T19:36:00Z"/>
              </w:rPr>
            </w:pPr>
            <w:ins w:id="150" w:author="IQTIG" w:date="2020-04-28T19:36:00Z">
              <w:r>
                <w:t>850165</w:t>
              </w:r>
            </w:ins>
          </w:p>
        </w:tc>
      </w:tr>
      <w:tr w:rsidR="00C83B05" w14:paraId="1164B8DF"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8E197D9" w14:textId="77777777" w:rsidR="00C83B05" w:rsidRDefault="00AA0066" w:rsidP="009A6A2C">
            <w:pPr>
              <w:pStyle w:val="Tabellenkopf"/>
            </w:pPr>
            <w:r>
              <w:t>Jahr der Erstanwendung</w:t>
            </w:r>
          </w:p>
        </w:tc>
        <w:tc>
          <w:tcPr>
            <w:tcW w:w="5895" w:type="dxa"/>
          </w:tcPr>
          <w:p w14:paraId="418B2058" w14:textId="77777777" w:rsidR="00C83B05" w:rsidRDefault="00AA0066" w:rsidP="000517F0">
            <w:pPr>
              <w:pStyle w:val="Tabellentext"/>
              <w:cnfStyle w:val="000000000000" w:firstRow="0" w:lastRow="0" w:firstColumn="0" w:lastColumn="0" w:oddVBand="0" w:evenVBand="0" w:oddHBand="0" w:evenHBand="0" w:firstRowFirstColumn="0" w:firstRowLastColumn="0" w:lastRowFirstColumn="0" w:lastRowLastColumn="0"/>
            </w:pPr>
            <w:r>
              <w:t>2010</w:t>
            </w:r>
          </w:p>
        </w:tc>
      </w:tr>
      <w:tr w:rsidR="00C83B05" w14:paraId="7875AC81"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01501E0" w14:textId="77777777" w:rsidR="00C83B05" w:rsidRDefault="00AA0066" w:rsidP="009A6A2C">
            <w:pPr>
              <w:pStyle w:val="Tabellenkopf"/>
            </w:pPr>
            <w:r>
              <w:t>Begründung für die Auswahl</w:t>
            </w:r>
          </w:p>
        </w:tc>
        <w:tc>
          <w:tcPr>
            <w:tcW w:w="5895" w:type="dxa"/>
          </w:tcPr>
          <w:p w14:paraId="20F5D76D" w14:textId="77777777" w:rsidR="00C83B05" w:rsidRPr="00C83B05" w:rsidRDefault="00AA0066" w:rsidP="00897EAC">
            <w:pPr>
              <w:pStyle w:val="Tabellentext"/>
              <w:cnfStyle w:val="000000000000" w:firstRow="0" w:lastRow="0" w:firstColumn="0" w:lastColumn="0" w:oddVBand="0" w:evenVBand="0" w:oddHBand="0" w:evenHBand="0" w:firstRowFirstColumn="0" w:firstRowLastColumn="0" w:lastRowFirstColumn="0" w:lastRowLastColumn="0"/>
              <w:rPr>
                <w:b/>
              </w:rPr>
            </w:pPr>
            <w:r w:rsidRPr="00C83B05">
              <w:rPr>
                <w:b/>
              </w:rPr>
              <w:t>Relevanz</w:t>
            </w:r>
          </w:p>
          <w:p w14:paraId="12563D67" w14:textId="77777777" w:rsidR="00C83B05" w:rsidRDefault="00AA0066" w:rsidP="00897EAC">
            <w:pPr>
              <w:pStyle w:val="Tabellentext"/>
              <w:cnfStyle w:val="000000000000" w:firstRow="0" w:lastRow="0" w:firstColumn="0" w:lastColumn="0" w:oddVBand="0" w:evenVBand="0" w:oddHBand="0" w:evenHBand="0" w:firstRowFirstColumn="0" w:firstRowLastColumn="0" w:lastRowFirstColumn="0" w:lastRowLastColumn="0"/>
            </w:pPr>
            <w:r>
              <w:t>Organisatorische Probleme in den Dokumentationsprozessen einzelner Leistungsbereiche, die eine Überdokumentation bedingen, werden durch die in §24 QSKH-RL festgelegten Sanktionsgrenzen nicht erfasst.</w:t>
            </w:r>
          </w:p>
          <w:p w14:paraId="117E52DD" w14:textId="77777777" w:rsidR="00C83B05" w:rsidRPr="00C83B05" w:rsidRDefault="00AA0066" w:rsidP="00897EAC">
            <w:pPr>
              <w:pStyle w:val="Tabellentext"/>
              <w:cnfStyle w:val="000000000000" w:firstRow="0" w:lastRow="0" w:firstColumn="0" w:lastColumn="0" w:oddVBand="0" w:evenVBand="0" w:oddHBand="0" w:evenHBand="0" w:firstRowFirstColumn="0" w:firstRowLastColumn="0" w:lastRowFirstColumn="0" w:lastRowLastColumn="0"/>
              <w:rPr>
                <w:b/>
              </w:rPr>
            </w:pPr>
            <w:r w:rsidRPr="00C83B05">
              <w:rPr>
                <w:b/>
              </w:rPr>
              <w:t>Hypothese</w:t>
            </w:r>
          </w:p>
          <w:p w14:paraId="363DB5D6" w14:textId="77777777" w:rsidR="00C83B05" w:rsidRDefault="00AA0066" w:rsidP="00C83B05">
            <w:pPr>
              <w:pStyle w:val="Tabellentext"/>
              <w:cnfStyle w:val="000000000000" w:firstRow="0" w:lastRow="0" w:firstColumn="0" w:lastColumn="0" w:oddVBand="0" w:evenVBand="0" w:oddHBand="0" w:evenHBand="0" w:firstRowFirstColumn="0" w:firstRowLastColumn="0" w:lastRowFirstColumn="0" w:lastRowLastColumn="0"/>
            </w:pPr>
            <w:r>
              <w:t>Organisatorische Probleme im Dokumentationsprozess einzelner Leistungsbereiche führen zur Überdokumentation.</w:t>
            </w:r>
          </w:p>
        </w:tc>
      </w:tr>
      <w:tr w:rsidR="000517F0" w14:paraId="56D3922D"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567C1EE" w14:textId="3D892729" w:rsidR="000517F0" w:rsidRDefault="0074120C" w:rsidP="009975E4">
            <w:pPr>
              <w:pStyle w:val="Tabellenkopf"/>
            </w:pPr>
            <w:del w:id="151" w:author="IQTIG" w:date="2020-04-28T19:36:00Z">
              <w:r>
                <w:delText>Bewertungsart</w:delText>
              </w:r>
            </w:del>
            <w:ins w:id="152" w:author="IQTIG" w:date="2020-04-28T19:36:00Z">
              <w:r w:rsidR="00AA0066">
                <w:t>Berechnungsart</w:t>
              </w:r>
            </w:ins>
          </w:p>
        </w:tc>
        <w:tc>
          <w:tcPr>
            <w:tcW w:w="5895" w:type="dxa"/>
          </w:tcPr>
          <w:p w14:paraId="0887A50D" w14:textId="77777777" w:rsidR="000517F0" w:rsidRDefault="00AA0066" w:rsidP="00897EAC">
            <w:pPr>
              <w:pStyle w:val="Tabellentext"/>
              <w:cnfStyle w:val="000000000000" w:firstRow="0" w:lastRow="0" w:firstColumn="0" w:lastColumn="0" w:oddVBand="0" w:evenVBand="0" w:oddHBand="0" w:evenHBand="0" w:firstRowFirstColumn="0" w:firstRowLastColumn="0" w:lastRowFirstColumn="0" w:lastRowLastColumn="0"/>
            </w:pPr>
            <w:r>
              <w:t>Ratenbasiert</w:t>
            </w:r>
          </w:p>
        </w:tc>
      </w:tr>
      <w:tr w:rsidR="000517F0" w14:paraId="7C7F0A02"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D9BB9DE" w14:textId="51B027B6" w:rsidR="000517F0" w:rsidRDefault="00AA0066" w:rsidP="009A6A2C">
            <w:pPr>
              <w:pStyle w:val="Tabellenkopf"/>
            </w:pPr>
            <w:r>
              <w:t xml:space="preserve">Referenzbereich </w:t>
            </w:r>
            <w:del w:id="153" w:author="IQTIG" w:date="2020-04-28T19:36:00Z">
              <w:r w:rsidR="0074120C">
                <w:delText>2018</w:delText>
              </w:r>
            </w:del>
            <w:ins w:id="154" w:author="IQTIG" w:date="2020-04-28T19:36:00Z">
              <w:r>
                <w:t>2019</w:t>
              </w:r>
            </w:ins>
          </w:p>
        </w:tc>
        <w:tc>
          <w:tcPr>
            <w:tcW w:w="5895" w:type="dxa"/>
          </w:tcPr>
          <w:p w14:paraId="2A36343E" w14:textId="77777777" w:rsidR="000517F0" w:rsidRDefault="00AA0066" w:rsidP="00897EAC">
            <w:pPr>
              <w:pStyle w:val="Tabellentext"/>
              <w:cnfStyle w:val="000000000000" w:firstRow="0" w:lastRow="0" w:firstColumn="0" w:lastColumn="0" w:oddVBand="0" w:evenVBand="0" w:oddHBand="0" w:evenHBand="0" w:firstRowFirstColumn="0" w:firstRowLastColumn="0" w:lastRowFirstColumn="0" w:lastRowLastColumn="0"/>
            </w:pPr>
            <w:r>
              <w:t>≤ 110,00 %</w:t>
            </w:r>
          </w:p>
        </w:tc>
      </w:tr>
      <w:tr w:rsidR="000517F0" w14:paraId="0C66F1E2"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0AFE69D" w14:textId="6DF04675" w:rsidR="000517F0" w:rsidRDefault="00AA0066" w:rsidP="00A3278E">
            <w:pPr>
              <w:pStyle w:val="Tabellenkopf"/>
            </w:pPr>
            <w:r w:rsidRPr="00E37ACC">
              <w:t>R</w:t>
            </w:r>
            <w:r>
              <w:t xml:space="preserve">eferenzbereich </w:t>
            </w:r>
            <w:del w:id="155" w:author="IQTIG" w:date="2020-04-28T19:36:00Z">
              <w:r w:rsidR="0074120C">
                <w:delText>2017</w:delText>
              </w:r>
            </w:del>
            <w:ins w:id="156" w:author="IQTIG" w:date="2020-04-28T19:36:00Z">
              <w:r>
                <w:t>2018</w:t>
              </w:r>
            </w:ins>
          </w:p>
        </w:tc>
        <w:tc>
          <w:tcPr>
            <w:tcW w:w="5895" w:type="dxa"/>
          </w:tcPr>
          <w:p w14:paraId="672EE07C" w14:textId="77777777" w:rsidR="000517F0" w:rsidRDefault="00AA0066" w:rsidP="00A4783D">
            <w:pPr>
              <w:pStyle w:val="Tabellentext"/>
              <w:cnfStyle w:val="000000000000" w:firstRow="0" w:lastRow="0" w:firstColumn="0" w:lastColumn="0" w:oddVBand="0" w:evenVBand="0" w:oddHBand="0" w:evenHBand="0" w:firstRowFirstColumn="0" w:firstRowLastColumn="0" w:lastRowFirstColumn="0" w:lastRowLastColumn="0"/>
            </w:pPr>
            <w:r>
              <w:t>≤ 110,00 %</w:t>
            </w:r>
          </w:p>
        </w:tc>
      </w:tr>
      <w:tr w:rsidR="00B66E40" w14:paraId="131FECBB"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45A0FBD" w14:textId="35CBF270" w:rsidR="00B66E40" w:rsidRDefault="00AA0066" w:rsidP="009A6A2C">
            <w:pPr>
              <w:pStyle w:val="Tabellenkopf"/>
            </w:pPr>
            <w:r>
              <w:t xml:space="preserve">Erläuterung zum Referenzbereich </w:t>
            </w:r>
            <w:del w:id="157" w:author="IQTIG" w:date="2020-04-28T19:36:00Z">
              <w:r w:rsidR="0074120C">
                <w:delText>2018</w:delText>
              </w:r>
            </w:del>
            <w:ins w:id="158" w:author="IQTIG" w:date="2020-04-28T19:36:00Z">
              <w:r>
                <w:t>2019</w:t>
              </w:r>
            </w:ins>
          </w:p>
        </w:tc>
        <w:tc>
          <w:tcPr>
            <w:tcW w:w="5895" w:type="dxa"/>
          </w:tcPr>
          <w:p w14:paraId="6E1ABF0B" w14:textId="77777777" w:rsidR="00B66E40" w:rsidRDefault="00AA0066"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B66E40" w14:paraId="3F059E70"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AC96C6B" w14:textId="6C2076F2" w:rsidR="00B66E40" w:rsidRDefault="00AA0066" w:rsidP="009A6A2C">
            <w:pPr>
              <w:pStyle w:val="Tabellenkopf"/>
            </w:pPr>
            <w:r>
              <w:t xml:space="preserve">Erläuterung zum Strukturierten Dialog bzw. Stellungnahmeverfahren </w:t>
            </w:r>
            <w:del w:id="159" w:author="IQTIG" w:date="2020-04-28T19:36:00Z">
              <w:r w:rsidR="0074120C">
                <w:delText>2018</w:delText>
              </w:r>
            </w:del>
            <w:ins w:id="160" w:author="IQTIG" w:date="2020-04-28T19:36:00Z">
              <w:r>
                <w:t>2019</w:t>
              </w:r>
            </w:ins>
          </w:p>
        </w:tc>
        <w:tc>
          <w:tcPr>
            <w:tcW w:w="5895" w:type="dxa"/>
          </w:tcPr>
          <w:p w14:paraId="2C511E56" w14:textId="77777777" w:rsidR="00B66E40" w:rsidRDefault="00AA0066"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B66E40" w14:paraId="0EC37BB9"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Borders>
              <w:bottom w:val="single" w:sz="4" w:space="0" w:color="BFBFBF" w:themeColor="background1" w:themeShade="BF"/>
            </w:tcBorders>
          </w:tcPr>
          <w:p w14:paraId="559BF651" w14:textId="77777777" w:rsidR="00B66E40" w:rsidRPr="00E37ACC" w:rsidRDefault="00AA0066" w:rsidP="009A6A2C">
            <w:pPr>
              <w:pStyle w:val="Tabellenkopf"/>
            </w:pPr>
            <w:r w:rsidRPr="00E37ACC">
              <w:t>Rechenregeln</w:t>
            </w:r>
          </w:p>
        </w:tc>
        <w:tc>
          <w:tcPr>
            <w:tcW w:w="5895" w:type="dxa"/>
          </w:tcPr>
          <w:p w14:paraId="5B457424" w14:textId="77777777" w:rsidR="00897EAC" w:rsidRPr="00897EAC" w:rsidRDefault="00AA0066" w:rsidP="00897EAC">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Zähler</w:t>
            </w:r>
          </w:p>
          <w:p w14:paraId="12856671" w14:textId="77777777" w:rsidR="00B66E40" w:rsidRDefault="00AA0066" w:rsidP="00897EAC">
            <w:pPr>
              <w:pStyle w:val="Tabellentext"/>
              <w:cnfStyle w:val="000000000000" w:firstRow="0" w:lastRow="0" w:firstColumn="0" w:lastColumn="0" w:oddVBand="0" w:evenVBand="0" w:oddHBand="0" w:evenHBand="0" w:firstRowFirstColumn="0" w:firstRowLastColumn="0" w:lastRowFirstColumn="0" w:lastRowLastColumn="0"/>
            </w:pPr>
            <w:r>
              <w:t>Anzahl der gelieferten vollständigen und plausiblen Datensätze einschließlich der Minimaldatensätze zum jeweiligen Modul</w:t>
            </w:r>
          </w:p>
          <w:p w14:paraId="22B7BCF7" w14:textId="77777777" w:rsidR="00897EAC" w:rsidRPr="00897EAC" w:rsidRDefault="00AA0066" w:rsidP="00897EAC">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Nenner</w:t>
            </w:r>
          </w:p>
          <w:p w14:paraId="7DD9273E" w14:textId="77777777" w:rsidR="00694883" w:rsidRPr="00715CCE" w:rsidRDefault="00AA0066" w:rsidP="00C83B05">
            <w:pPr>
              <w:pStyle w:val="Tabellentext"/>
              <w:cnfStyle w:val="000000000000" w:firstRow="0" w:lastRow="0" w:firstColumn="0" w:lastColumn="0" w:oddVBand="0" w:evenVBand="0" w:oddHBand="0" w:evenHBand="0" w:firstRowFirstColumn="0" w:firstRowLastColumn="0" w:lastRowFirstColumn="0" w:lastRowLastColumn="0"/>
              <w:rPr>
                <w:rStyle w:val="Fett"/>
                <w:b w:val="0"/>
                <w:bCs w:val="0"/>
              </w:rPr>
            </w:pPr>
            <w:r>
              <w:rPr>
                <w:rStyle w:val="Fett"/>
                <w:b w:val="0"/>
                <w:bCs w:val="0"/>
              </w:rPr>
              <w:t>Anzahl durch den QS-Filter ausgelöster Fälle (methodische Sollstatistik: DATENSAETZE_MODUL) für das jeweilige Modul</w:t>
            </w:r>
          </w:p>
        </w:tc>
      </w:tr>
      <w:tr w:rsidR="00B66E40" w14:paraId="0A655280"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Borders>
              <w:top w:val="single" w:sz="4" w:space="0" w:color="BFBFBF" w:themeColor="background1" w:themeShade="BF"/>
            </w:tcBorders>
          </w:tcPr>
          <w:p w14:paraId="7C6E27F8" w14:textId="77777777" w:rsidR="00B66E40" w:rsidRPr="00E37ACC" w:rsidRDefault="00AA0066" w:rsidP="009A6A2C">
            <w:pPr>
              <w:pStyle w:val="Tabellenkopf"/>
            </w:pPr>
            <w:r w:rsidRPr="00E37ACC">
              <w:t>Erläuterung der Rechenregel</w:t>
            </w:r>
          </w:p>
        </w:tc>
        <w:tc>
          <w:tcPr>
            <w:tcW w:w="5895" w:type="dxa"/>
          </w:tcPr>
          <w:p w14:paraId="2900450A" w14:textId="77777777" w:rsidR="00B66E40" w:rsidRDefault="00AA0066" w:rsidP="00897EAC">
            <w:pPr>
              <w:pStyle w:val="Tabellentext"/>
              <w:cnfStyle w:val="000000000000" w:firstRow="0" w:lastRow="0" w:firstColumn="0" w:lastColumn="0" w:oddVBand="0" w:evenVBand="0" w:oddHBand="0" w:evenHBand="0" w:firstRowFirstColumn="0" w:firstRowLastColumn="0" w:lastRowFirstColumn="0" w:lastRowLastColumn="0"/>
            </w:pPr>
            <w:r>
              <w:t>Indem die Anzahl an Fällen, die laut Sollstatistik pro Modul hätten dokumentiert werden müssen, mit den tatsächlich gelieferten Datensätzen pro Modul in Beziehung gesetzt wird, ist es möglich, die Rate an Überdokumentation pro Modul zu ermitteln.</w:t>
            </w:r>
          </w:p>
        </w:tc>
      </w:tr>
      <w:tr w:rsidR="00C83B05" w14:paraId="13AD9728"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C1A9F03" w14:textId="77777777" w:rsidR="00C83B05" w:rsidRPr="00E37ACC" w:rsidRDefault="00AA0066" w:rsidP="009A6A2C">
            <w:pPr>
              <w:pStyle w:val="Tabellenkopf"/>
            </w:pPr>
            <w:r>
              <w:t>Mindestanzahl Zähler</w:t>
            </w:r>
          </w:p>
        </w:tc>
        <w:tc>
          <w:tcPr>
            <w:tcW w:w="5895" w:type="dxa"/>
          </w:tcPr>
          <w:p w14:paraId="54531DDD" w14:textId="77777777" w:rsidR="00C83B05" w:rsidRDefault="00AA0066" w:rsidP="00897EAC">
            <w:pPr>
              <w:pStyle w:val="Tabellentext"/>
              <w:cnfStyle w:val="000000000000" w:firstRow="0" w:lastRow="0" w:firstColumn="0" w:lastColumn="0" w:oddVBand="0" w:evenVBand="0" w:oddHBand="0" w:evenHBand="0" w:firstRowFirstColumn="0" w:firstRowLastColumn="0" w:lastRowFirstColumn="0" w:lastRowLastColumn="0"/>
            </w:pPr>
            <w:r>
              <w:t>20</w:t>
            </w:r>
          </w:p>
        </w:tc>
      </w:tr>
      <w:tr w:rsidR="00C83B05" w14:paraId="7C75DCD6"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58C9447" w14:textId="77777777" w:rsidR="00C83B05" w:rsidRPr="00E37ACC" w:rsidRDefault="00AA0066" w:rsidP="009A6A2C">
            <w:pPr>
              <w:pStyle w:val="Tabellenkopf"/>
            </w:pPr>
            <w:r>
              <w:t>Mindestanzahl Nenner</w:t>
            </w:r>
          </w:p>
        </w:tc>
        <w:tc>
          <w:tcPr>
            <w:tcW w:w="5895" w:type="dxa"/>
          </w:tcPr>
          <w:p w14:paraId="7D212ADA" w14:textId="77777777" w:rsidR="00C83B05" w:rsidRDefault="00AA0066"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B66E40" w14:paraId="5CB3056E" w14:textId="77777777" w:rsidTr="00966021">
        <w:trPr>
          <w:trHeight w:val="221"/>
          <w:ins w:id="161" w:author="IQTIG" w:date="2020-04-28T19:36:00Z"/>
        </w:trPr>
        <w:tc>
          <w:tcPr>
            <w:cnfStyle w:val="001000000000" w:firstRow="0" w:lastRow="0" w:firstColumn="1" w:lastColumn="0" w:oddVBand="0" w:evenVBand="0" w:oddHBand="0" w:evenHBand="0" w:firstRowFirstColumn="0" w:firstRowLastColumn="0" w:lastRowFirstColumn="0" w:lastRowLastColumn="0"/>
            <w:tcW w:w="3119" w:type="dxa"/>
          </w:tcPr>
          <w:p w14:paraId="50A5F075" w14:textId="77777777" w:rsidR="00B66E40" w:rsidRPr="00E37ACC" w:rsidRDefault="00AA0066" w:rsidP="00AD72D5">
            <w:pPr>
              <w:pStyle w:val="Tabellenkopf"/>
              <w:rPr>
                <w:ins w:id="162" w:author="IQTIG" w:date="2020-04-28T19:36:00Z"/>
              </w:rPr>
            </w:pPr>
            <w:ins w:id="163" w:author="IQTIG" w:date="2020-04-28T19:36:00Z">
              <w:r>
                <w:t>Vergleichbarkeit mit</w:t>
              </w:r>
              <w:r>
                <w:br/>
                <w:t>Vorjahresergebnissen</w:t>
              </w:r>
            </w:ins>
          </w:p>
        </w:tc>
        <w:tc>
          <w:tcPr>
            <w:tcW w:w="5895" w:type="dxa"/>
          </w:tcPr>
          <w:p w14:paraId="090695F1" w14:textId="77777777" w:rsidR="00B66E40" w:rsidRDefault="00AA0066" w:rsidP="00A4783D">
            <w:pPr>
              <w:pStyle w:val="Tabellentext"/>
              <w:cnfStyle w:val="000000000000" w:firstRow="0" w:lastRow="0" w:firstColumn="0" w:lastColumn="0" w:oddVBand="0" w:evenVBand="0" w:oddHBand="0" w:evenHBand="0" w:firstRowFirstColumn="0" w:firstRowLastColumn="0" w:lastRowFirstColumn="0" w:lastRowLastColumn="0"/>
              <w:rPr>
                <w:ins w:id="164" w:author="IQTIG" w:date="2020-04-28T19:36:00Z"/>
              </w:rPr>
            </w:pPr>
            <w:ins w:id="165" w:author="IQTIG" w:date="2020-04-28T19:36:00Z">
              <w:r>
                <w:t>Vergleichbar</w:t>
              </w:r>
            </w:ins>
          </w:p>
        </w:tc>
      </w:tr>
    </w:tbl>
    <w:p w14:paraId="5AE446B8" w14:textId="77777777" w:rsidR="009E1781" w:rsidRPr="00CC72DB" w:rsidRDefault="00D21029" w:rsidP="00CC72DB">
      <w:pPr>
        <w:pStyle w:val="Tabellentext"/>
        <w:spacing w:before="0"/>
        <w:ind w:left="0"/>
        <w:rPr>
          <w:sz w:val="2"/>
          <w:szCs w:val="2"/>
        </w:rPr>
      </w:pPr>
    </w:p>
    <w:p w14:paraId="0279E10E" w14:textId="77777777" w:rsidR="00FD69B0" w:rsidRDefault="00FD69B0">
      <w:pPr>
        <w:sectPr w:rsidR="00FD69B0" w:rsidSect="001E71EA">
          <w:headerReference w:type="even" r:id="rId31"/>
          <w:headerReference w:type="default" r:id="rId32"/>
          <w:footerReference w:type="even" r:id="rId33"/>
          <w:footerReference w:type="default" r:id="rId34"/>
          <w:headerReference w:type="first" r:id="rId35"/>
          <w:footerReference w:type="first" r:id="rId36"/>
          <w:pgSz w:w="11906" w:h="16838" w:code="9"/>
          <w:pgMar w:top="1418" w:right="1134" w:bottom="1418" w:left="1701" w:header="454" w:footer="737" w:gutter="0"/>
          <w:cols w:space="708"/>
          <w:docGrid w:linePitch="360"/>
        </w:sectPr>
      </w:pPr>
    </w:p>
    <w:p w14:paraId="18BB9242" w14:textId="77777777" w:rsidR="00293DEF" w:rsidRDefault="00AA0066" w:rsidP="00271720">
      <w:pPr>
        <w:pStyle w:val="berschrift1ohneGliederung"/>
      </w:pPr>
      <w:bookmarkStart w:id="166" w:name="_Toc38995175"/>
      <w:r>
        <w:lastRenderedPageBreak/>
        <w:t>850218: Auffälligkeitskriterium zum Minimaldatensatz (MDS)</w:t>
      </w:r>
      <w:bookmarkEnd w:id="166"/>
    </w:p>
    <w:p w14:paraId="6EE69BFB" w14:textId="77777777" w:rsidR="000F0644" w:rsidRDefault="00AA0066" w:rsidP="00492E33">
      <w:pPr>
        <w:pStyle w:val="Absatzberschriftebene2nurinNavigation"/>
      </w:pPr>
      <w:r>
        <w:t>Verwendete Datenfelder</w:t>
      </w:r>
    </w:p>
    <w:p w14:paraId="1FFAF142" w14:textId="34800DF6" w:rsidR="001046CA" w:rsidRPr="005319EE" w:rsidRDefault="00AA0066" w:rsidP="001046CA">
      <w:r w:rsidRPr="005319EE">
        <w:t xml:space="preserve">Datenbasis: Spezifikation </w:t>
      </w:r>
      <w:del w:id="167" w:author="IQTIG" w:date="2020-04-28T19:36:00Z">
        <w:r w:rsidR="0074120C">
          <w:delText>2018</w:delText>
        </w:r>
      </w:del>
      <w:ins w:id="168" w:author="IQTIG" w:date="2020-04-28T19:36:00Z">
        <w:r>
          <w:t>2019</w:t>
        </w:r>
      </w:ins>
    </w:p>
    <w:tbl>
      <w:tblPr>
        <w:tblStyle w:val="IQTIGStandard"/>
        <w:tblW w:w="9100" w:type="dxa"/>
        <w:tblLayout w:type="fixed"/>
        <w:tblLook w:val="0420" w:firstRow="1" w:lastRow="0" w:firstColumn="0" w:lastColumn="0" w:noHBand="0" w:noVBand="1"/>
      </w:tblPr>
      <w:tblGrid>
        <w:gridCol w:w="1096"/>
        <w:gridCol w:w="1997"/>
        <w:gridCol w:w="593"/>
        <w:gridCol w:w="3261"/>
        <w:gridCol w:w="2153"/>
      </w:tblGrid>
      <w:tr w:rsidR="00216CD3" w:rsidRPr="009E2B0C" w14:paraId="13F76241" w14:textId="77777777" w:rsidTr="00F36061">
        <w:trPr>
          <w:cnfStyle w:val="100000000000" w:firstRow="1" w:lastRow="0" w:firstColumn="0" w:lastColumn="0" w:oddVBand="0" w:evenVBand="0" w:oddHBand="0" w:evenHBand="0" w:firstRowFirstColumn="0" w:firstRowLastColumn="0" w:lastRowFirstColumn="0" w:lastRowLastColumn="0"/>
          <w:trHeight w:val="370"/>
          <w:tblHeader/>
        </w:trPr>
        <w:tc>
          <w:tcPr>
            <w:tcW w:w="602" w:type="pct"/>
          </w:tcPr>
          <w:p w14:paraId="79063B3A" w14:textId="77777777" w:rsidR="00216CD3" w:rsidRPr="009E2B0C" w:rsidRDefault="00AA0066" w:rsidP="00F36061">
            <w:pPr>
              <w:pStyle w:val="Tabellenkopf"/>
            </w:pPr>
            <w:r>
              <w:t>Item</w:t>
            </w:r>
          </w:p>
        </w:tc>
        <w:tc>
          <w:tcPr>
            <w:tcW w:w="1097" w:type="pct"/>
          </w:tcPr>
          <w:p w14:paraId="7F1B207E" w14:textId="77777777" w:rsidR="00216CD3" w:rsidRPr="009E2B0C" w:rsidRDefault="00AA0066" w:rsidP="00F36061">
            <w:pPr>
              <w:pStyle w:val="Tabellenkopf"/>
            </w:pPr>
            <w:r>
              <w:t>Bezeichnung</w:t>
            </w:r>
          </w:p>
        </w:tc>
        <w:tc>
          <w:tcPr>
            <w:tcW w:w="326" w:type="pct"/>
          </w:tcPr>
          <w:p w14:paraId="4EBA8EDD" w14:textId="77777777" w:rsidR="00216CD3" w:rsidRPr="009E2B0C" w:rsidRDefault="00AA0066" w:rsidP="00F36061">
            <w:pPr>
              <w:pStyle w:val="Tabellenkopf"/>
            </w:pPr>
            <w:r>
              <w:t>M/K</w:t>
            </w:r>
          </w:p>
        </w:tc>
        <w:tc>
          <w:tcPr>
            <w:tcW w:w="1792" w:type="pct"/>
          </w:tcPr>
          <w:p w14:paraId="66078F52" w14:textId="77777777" w:rsidR="00216CD3" w:rsidRPr="009E2B0C" w:rsidRDefault="00AA0066" w:rsidP="00F36061">
            <w:pPr>
              <w:pStyle w:val="Tabellenkopf"/>
            </w:pPr>
            <w:r>
              <w:t>Schlüssel/Formel</w:t>
            </w:r>
          </w:p>
        </w:tc>
        <w:tc>
          <w:tcPr>
            <w:tcW w:w="1184" w:type="pct"/>
          </w:tcPr>
          <w:p w14:paraId="4B12313A" w14:textId="77777777" w:rsidR="00216CD3" w:rsidRPr="009E2B0C" w:rsidRDefault="00AA0066" w:rsidP="00DA3905">
            <w:pPr>
              <w:pStyle w:val="Tabellenkopf"/>
              <w:ind w:left="108" w:right="28"/>
            </w:pPr>
            <w:r>
              <w:t xml:space="preserve">Feldname  </w:t>
            </w:r>
          </w:p>
        </w:tc>
      </w:tr>
    </w:tbl>
    <w:p w14:paraId="14810579" w14:textId="77777777" w:rsidR="00FD69B0" w:rsidRDefault="00FD69B0">
      <w:pPr>
        <w:sectPr w:rsidR="00FD69B0" w:rsidSect="009D493C">
          <w:headerReference w:type="even" r:id="rId37"/>
          <w:headerReference w:type="default" r:id="rId38"/>
          <w:footerReference w:type="even" r:id="rId39"/>
          <w:footerReference w:type="default" r:id="rId40"/>
          <w:headerReference w:type="first" r:id="rId41"/>
          <w:footerReference w:type="first" r:id="rId42"/>
          <w:pgSz w:w="11906" w:h="16838" w:code="9"/>
          <w:pgMar w:top="1418" w:right="1134" w:bottom="1418" w:left="1701" w:header="454" w:footer="737" w:gutter="0"/>
          <w:cols w:space="708"/>
          <w:docGrid w:linePitch="360"/>
        </w:sectPr>
      </w:pPr>
    </w:p>
    <w:tbl>
      <w:tblPr>
        <w:tblStyle w:val="IQTIGStandard"/>
        <w:tblW w:w="9100" w:type="dxa"/>
        <w:tblLayout w:type="fixed"/>
        <w:tblLook w:val="0420" w:firstRow="1" w:lastRow="0" w:firstColumn="0" w:lastColumn="0" w:noHBand="0" w:noVBand="1"/>
      </w:tblPr>
      <w:tblGrid>
        <w:gridCol w:w="1096"/>
        <w:gridCol w:w="1997"/>
        <w:gridCol w:w="593"/>
        <w:gridCol w:w="3261"/>
        <w:gridCol w:w="2153"/>
      </w:tblGrid>
      <w:tr w:rsidR="00216CD3" w:rsidRPr="009E2B0C" w14:paraId="45A35970" w14:textId="77777777" w:rsidTr="00F36061">
        <w:trPr>
          <w:cnfStyle w:val="100000000000" w:firstRow="1" w:lastRow="0" w:firstColumn="0" w:lastColumn="0" w:oddVBand="0" w:evenVBand="0" w:oddHBand="0" w:evenHBand="0" w:firstRowFirstColumn="0" w:firstRowLastColumn="0" w:lastRowFirstColumn="0" w:lastRowLastColumn="0"/>
          <w:trHeight w:val="370"/>
          <w:tblHeader/>
          <w:del w:id="169" w:author="IQTIG" w:date="2020-04-28T19:36:00Z"/>
        </w:trPr>
        <w:tc>
          <w:tcPr>
            <w:tcW w:w="602" w:type="pct"/>
          </w:tcPr>
          <w:p w14:paraId="2FA46D83" w14:textId="77777777" w:rsidR="00216CD3" w:rsidRPr="009E2B0C" w:rsidRDefault="0074120C" w:rsidP="00F36061">
            <w:pPr>
              <w:pStyle w:val="Tabellenkopf"/>
              <w:rPr>
                <w:del w:id="170" w:author="IQTIG" w:date="2020-04-28T19:36:00Z"/>
              </w:rPr>
            </w:pPr>
            <w:del w:id="171" w:author="IQTIG" w:date="2020-04-28T19:36:00Z">
              <w:r>
                <w:lastRenderedPageBreak/>
                <w:delText>Item</w:delText>
              </w:r>
            </w:del>
          </w:p>
        </w:tc>
        <w:tc>
          <w:tcPr>
            <w:tcW w:w="1097" w:type="pct"/>
          </w:tcPr>
          <w:p w14:paraId="5209F795" w14:textId="77777777" w:rsidR="00216CD3" w:rsidRPr="009E2B0C" w:rsidRDefault="0074120C" w:rsidP="00F36061">
            <w:pPr>
              <w:pStyle w:val="Tabellenkopf"/>
              <w:rPr>
                <w:del w:id="172" w:author="IQTIG" w:date="2020-04-28T19:36:00Z"/>
              </w:rPr>
            </w:pPr>
            <w:del w:id="173" w:author="IQTIG" w:date="2020-04-28T19:36:00Z">
              <w:r>
                <w:delText>Bezeichnung</w:delText>
              </w:r>
            </w:del>
          </w:p>
        </w:tc>
        <w:tc>
          <w:tcPr>
            <w:tcW w:w="326" w:type="pct"/>
          </w:tcPr>
          <w:p w14:paraId="636BE36C" w14:textId="77777777" w:rsidR="00216CD3" w:rsidRPr="009E2B0C" w:rsidRDefault="0074120C" w:rsidP="00F36061">
            <w:pPr>
              <w:pStyle w:val="Tabellenkopf"/>
              <w:rPr>
                <w:del w:id="174" w:author="IQTIG" w:date="2020-04-28T19:36:00Z"/>
              </w:rPr>
            </w:pPr>
            <w:del w:id="175" w:author="IQTIG" w:date="2020-04-28T19:36:00Z">
              <w:r>
                <w:delText>M/K</w:delText>
              </w:r>
            </w:del>
          </w:p>
        </w:tc>
        <w:tc>
          <w:tcPr>
            <w:tcW w:w="1792" w:type="pct"/>
          </w:tcPr>
          <w:p w14:paraId="3D008D56" w14:textId="77777777" w:rsidR="00216CD3" w:rsidRPr="009E2B0C" w:rsidRDefault="0074120C" w:rsidP="00F36061">
            <w:pPr>
              <w:pStyle w:val="Tabellenkopf"/>
              <w:rPr>
                <w:del w:id="176" w:author="IQTIG" w:date="2020-04-28T19:36:00Z"/>
              </w:rPr>
            </w:pPr>
            <w:del w:id="177" w:author="IQTIG" w:date="2020-04-28T19:36:00Z">
              <w:r>
                <w:delText>Schlüssel/Formel</w:delText>
              </w:r>
            </w:del>
          </w:p>
        </w:tc>
        <w:tc>
          <w:tcPr>
            <w:tcW w:w="1184" w:type="pct"/>
          </w:tcPr>
          <w:p w14:paraId="593AF3AF" w14:textId="77777777" w:rsidR="00216CD3" w:rsidRPr="009E2B0C" w:rsidRDefault="0074120C" w:rsidP="00DA3905">
            <w:pPr>
              <w:pStyle w:val="Tabellenkopf"/>
              <w:ind w:left="108" w:right="28"/>
              <w:rPr>
                <w:del w:id="178" w:author="IQTIG" w:date="2020-04-28T19:36:00Z"/>
              </w:rPr>
            </w:pPr>
            <w:del w:id="179" w:author="IQTIG" w:date="2020-04-28T19:36:00Z">
              <w:r>
                <w:delText xml:space="preserve">Feldname  </w:delText>
              </w:r>
            </w:del>
          </w:p>
        </w:tc>
      </w:tr>
    </w:tbl>
    <w:p w14:paraId="26AB07DD" w14:textId="77777777" w:rsidR="00AC2332" w:rsidRDefault="00AC2332">
      <w:pPr>
        <w:rPr>
          <w:del w:id="180" w:author="IQTIG" w:date="2020-04-28T19:36:00Z"/>
        </w:rPr>
        <w:sectPr w:rsidR="00AC2332" w:rsidSect="009D493C">
          <w:headerReference w:type="even" r:id="rId43"/>
          <w:headerReference w:type="default" r:id="rId44"/>
          <w:footerReference w:type="even" r:id="rId45"/>
          <w:footerReference w:type="default" r:id="rId46"/>
          <w:headerReference w:type="first" r:id="rId47"/>
          <w:footerReference w:type="first" r:id="rId48"/>
          <w:pgSz w:w="11906" w:h="16838" w:code="9"/>
          <w:pgMar w:top="1418" w:right="1134" w:bottom="1418" w:left="1701" w:header="454" w:footer="737" w:gutter="0"/>
          <w:cols w:space="708"/>
          <w:docGrid w:linePitch="360"/>
        </w:sectPr>
      </w:pPr>
    </w:p>
    <w:p w14:paraId="34BBACBA" w14:textId="77777777" w:rsidR="006D1B0D" w:rsidRDefault="00AA0066" w:rsidP="00F12416">
      <w:pPr>
        <w:pStyle w:val="Absatzberschriftebene2nurinNavigation"/>
      </w:pPr>
      <w:ins w:id="181" w:author="IQTIG" w:date="2020-04-28T19:36:00Z">
        <w:r>
          <w:t xml:space="preserve">Eigenschaften und </w:t>
        </w:r>
      </w:ins>
      <w:r>
        <w:t>Berechnung</w:t>
      </w:r>
    </w:p>
    <w:tbl>
      <w:tblPr>
        <w:tblStyle w:val="IQTIGStandarderste-Spalte"/>
        <w:tblW w:w="0" w:type="auto"/>
        <w:tblLook w:val="0680" w:firstRow="0" w:lastRow="0" w:firstColumn="1" w:lastColumn="0" w:noHBand="1" w:noVBand="1"/>
      </w:tblPr>
      <w:tblGrid>
        <w:gridCol w:w="3119"/>
        <w:gridCol w:w="5895"/>
      </w:tblGrid>
      <w:tr w:rsidR="000517F0" w14:paraId="6B3BEB2E" w14:textId="77777777" w:rsidTr="00966021">
        <w:trPr>
          <w:trHeight w:val="221"/>
          <w:del w:id="182" w:author="IQTIG" w:date="2020-04-28T19:36:00Z"/>
        </w:trPr>
        <w:tc>
          <w:tcPr>
            <w:cnfStyle w:val="001000000000" w:firstRow="0" w:lastRow="0" w:firstColumn="1" w:lastColumn="0" w:oddVBand="0" w:evenVBand="0" w:oddHBand="0" w:evenHBand="0" w:firstRowFirstColumn="0" w:firstRowLastColumn="0" w:lastRowFirstColumn="0" w:lastRowLastColumn="0"/>
            <w:tcW w:w="3119" w:type="dxa"/>
          </w:tcPr>
          <w:p w14:paraId="2F524520" w14:textId="77777777" w:rsidR="000517F0" w:rsidRPr="000517F0" w:rsidRDefault="0074120C" w:rsidP="009A6A2C">
            <w:pPr>
              <w:pStyle w:val="Tabellenkopf"/>
              <w:rPr>
                <w:del w:id="183" w:author="IQTIG" w:date="2020-04-28T19:36:00Z"/>
              </w:rPr>
            </w:pPr>
            <w:del w:id="184" w:author="IQTIG" w:date="2020-04-28T19:36:00Z">
              <w:r>
                <w:delText>AK-ID</w:delText>
              </w:r>
            </w:del>
          </w:p>
        </w:tc>
        <w:tc>
          <w:tcPr>
            <w:tcW w:w="5895" w:type="dxa"/>
          </w:tcPr>
          <w:p w14:paraId="0232A04A" w14:textId="77777777" w:rsidR="000517F0" w:rsidRDefault="0074120C" w:rsidP="000517F0">
            <w:pPr>
              <w:pStyle w:val="Tabellentext"/>
              <w:cnfStyle w:val="000000000000" w:firstRow="0" w:lastRow="0" w:firstColumn="0" w:lastColumn="0" w:oddVBand="0" w:evenVBand="0" w:oddHBand="0" w:evenHBand="0" w:firstRowFirstColumn="0" w:firstRowLastColumn="0" w:lastRowFirstColumn="0" w:lastRowLastColumn="0"/>
              <w:rPr>
                <w:del w:id="185" w:author="IQTIG" w:date="2020-04-28T19:36:00Z"/>
              </w:rPr>
            </w:pPr>
            <w:del w:id="186" w:author="IQTIG" w:date="2020-04-28T19:36:00Z">
              <w:r>
                <w:delText>850218</w:delText>
              </w:r>
            </w:del>
          </w:p>
        </w:tc>
      </w:tr>
      <w:tr w:rsidR="000517F0" w14:paraId="6E6584CC" w14:textId="77777777" w:rsidTr="00966021">
        <w:trPr>
          <w:trHeight w:val="221"/>
          <w:ins w:id="187" w:author="IQTIG" w:date="2020-04-28T19:36:00Z"/>
        </w:trPr>
        <w:tc>
          <w:tcPr>
            <w:cnfStyle w:val="001000000000" w:firstRow="0" w:lastRow="0" w:firstColumn="1" w:lastColumn="0" w:oddVBand="0" w:evenVBand="0" w:oddHBand="0" w:evenHBand="0" w:firstRowFirstColumn="0" w:firstRowLastColumn="0" w:lastRowFirstColumn="0" w:lastRowLastColumn="0"/>
            <w:tcW w:w="3119" w:type="dxa"/>
          </w:tcPr>
          <w:p w14:paraId="1EDE3723" w14:textId="77777777" w:rsidR="000517F0" w:rsidRPr="000517F0" w:rsidRDefault="00AA0066" w:rsidP="009A6A2C">
            <w:pPr>
              <w:pStyle w:val="Tabellenkopf"/>
              <w:rPr>
                <w:ins w:id="188" w:author="IQTIG" w:date="2020-04-28T19:36:00Z"/>
              </w:rPr>
            </w:pPr>
            <w:ins w:id="189" w:author="IQTIG" w:date="2020-04-28T19:36:00Z">
              <w:r>
                <w:t>ID</w:t>
              </w:r>
            </w:ins>
          </w:p>
        </w:tc>
        <w:tc>
          <w:tcPr>
            <w:tcW w:w="5895" w:type="dxa"/>
          </w:tcPr>
          <w:p w14:paraId="4DF5EBD7" w14:textId="77777777" w:rsidR="000517F0" w:rsidRDefault="00AA0066" w:rsidP="000517F0">
            <w:pPr>
              <w:pStyle w:val="Tabellentext"/>
              <w:cnfStyle w:val="000000000000" w:firstRow="0" w:lastRow="0" w:firstColumn="0" w:lastColumn="0" w:oddVBand="0" w:evenVBand="0" w:oddHBand="0" w:evenHBand="0" w:firstRowFirstColumn="0" w:firstRowLastColumn="0" w:lastRowFirstColumn="0" w:lastRowLastColumn="0"/>
              <w:rPr>
                <w:ins w:id="190" w:author="IQTIG" w:date="2020-04-28T19:36:00Z"/>
              </w:rPr>
            </w:pPr>
            <w:ins w:id="191" w:author="IQTIG" w:date="2020-04-28T19:36:00Z">
              <w:r>
                <w:t>850218</w:t>
              </w:r>
            </w:ins>
          </w:p>
        </w:tc>
      </w:tr>
      <w:tr w:rsidR="00C83B05" w14:paraId="17DD65EF"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7A48350" w14:textId="77777777" w:rsidR="00C83B05" w:rsidRDefault="00AA0066" w:rsidP="009A6A2C">
            <w:pPr>
              <w:pStyle w:val="Tabellenkopf"/>
            </w:pPr>
            <w:r>
              <w:t>Jahr der Erstanwendung</w:t>
            </w:r>
          </w:p>
        </w:tc>
        <w:tc>
          <w:tcPr>
            <w:tcW w:w="5895" w:type="dxa"/>
          </w:tcPr>
          <w:p w14:paraId="0D4E81FC" w14:textId="77777777" w:rsidR="00C83B05" w:rsidRDefault="00AA0066" w:rsidP="000517F0">
            <w:pPr>
              <w:pStyle w:val="Tabellentext"/>
              <w:cnfStyle w:val="000000000000" w:firstRow="0" w:lastRow="0" w:firstColumn="0" w:lastColumn="0" w:oddVBand="0" w:evenVBand="0" w:oddHBand="0" w:evenHBand="0" w:firstRowFirstColumn="0" w:firstRowLastColumn="0" w:lastRowFirstColumn="0" w:lastRowLastColumn="0"/>
            </w:pPr>
            <w:r>
              <w:t>2011</w:t>
            </w:r>
          </w:p>
        </w:tc>
      </w:tr>
      <w:tr w:rsidR="00C83B05" w14:paraId="2C3281D3"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39C3CF2" w14:textId="77777777" w:rsidR="00C83B05" w:rsidRDefault="00AA0066" w:rsidP="009A6A2C">
            <w:pPr>
              <w:pStyle w:val="Tabellenkopf"/>
            </w:pPr>
            <w:r>
              <w:t>Begründung für die Auswahl</w:t>
            </w:r>
          </w:p>
        </w:tc>
        <w:tc>
          <w:tcPr>
            <w:tcW w:w="5895" w:type="dxa"/>
          </w:tcPr>
          <w:p w14:paraId="3BDACF74" w14:textId="77777777" w:rsidR="00C83B05" w:rsidRPr="00C83B05" w:rsidRDefault="00AA0066" w:rsidP="00897EAC">
            <w:pPr>
              <w:pStyle w:val="Tabellentext"/>
              <w:cnfStyle w:val="000000000000" w:firstRow="0" w:lastRow="0" w:firstColumn="0" w:lastColumn="0" w:oddVBand="0" w:evenVBand="0" w:oddHBand="0" w:evenHBand="0" w:firstRowFirstColumn="0" w:firstRowLastColumn="0" w:lastRowFirstColumn="0" w:lastRowLastColumn="0"/>
              <w:rPr>
                <w:b/>
              </w:rPr>
            </w:pPr>
            <w:r w:rsidRPr="00C83B05">
              <w:rPr>
                <w:b/>
              </w:rPr>
              <w:t>Relevanz</w:t>
            </w:r>
          </w:p>
          <w:p w14:paraId="5455702D" w14:textId="77777777" w:rsidR="00C83B05" w:rsidRDefault="00AA0066" w:rsidP="00897EAC">
            <w:pPr>
              <w:pStyle w:val="Tabellentext"/>
              <w:cnfStyle w:val="000000000000" w:firstRow="0" w:lastRow="0" w:firstColumn="0" w:lastColumn="0" w:oddVBand="0" w:evenVBand="0" w:oddHBand="0" w:evenHBand="0" w:firstRowFirstColumn="0" w:firstRowLastColumn="0" w:lastRowFirstColumn="0" w:lastRowLastColumn="0"/>
            </w:pPr>
            <w:r>
              <w:t>Minimaldatensätze können nicht für die Berechnung von Qualitätsindikatoren verwendet werden. Demnach sollten sie nur in Ausnahmefällen in der Dokumentation zur Anwendung kommen.</w:t>
            </w:r>
          </w:p>
          <w:p w14:paraId="6CBD62C9" w14:textId="77777777" w:rsidR="00C83B05" w:rsidRPr="00C83B05" w:rsidRDefault="00AA0066" w:rsidP="00897EAC">
            <w:pPr>
              <w:pStyle w:val="Tabellentext"/>
              <w:cnfStyle w:val="000000000000" w:firstRow="0" w:lastRow="0" w:firstColumn="0" w:lastColumn="0" w:oddVBand="0" w:evenVBand="0" w:oddHBand="0" w:evenHBand="0" w:firstRowFirstColumn="0" w:firstRowLastColumn="0" w:lastRowFirstColumn="0" w:lastRowLastColumn="0"/>
              <w:rPr>
                <w:b/>
              </w:rPr>
            </w:pPr>
            <w:r w:rsidRPr="00C83B05">
              <w:rPr>
                <w:b/>
              </w:rPr>
              <w:t>Hypothese</w:t>
            </w:r>
          </w:p>
          <w:p w14:paraId="38839D33" w14:textId="77777777" w:rsidR="00C83B05" w:rsidRDefault="00AA0066" w:rsidP="00C83B05">
            <w:pPr>
              <w:pStyle w:val="Tabellentext"/>
              <w:cnfStyle w:val="000000000000" w:firstRow="0" w:lastRow="0" w:firstColumn="0" w:lastColumn="0" w:oddVBand="0" w:evenVBand="0" w:oddHBand="0" w:evenHBand="0" w:firstRowFirstColumn="0" w:firstRowLastColumn="0" w:lastRowFirstColumn="0" w:lastRowLastColumn="0"/>
            </w:pPr>
            <w:r>
              <w:t>Das Ausfüllen von Minimaldatensätzen in einem Leistungsbereich kann einen Hinweis auf Mängel des QS-Filters liefern. Zudem ist zu vermuten, dass durch die Einführung eines Auffälligkeitskriteriums zur Unterdokumentation der Anreiz für die Verwendung von Minimaldatensätzen ansteigt.</w:t>
            </w:r>
          </w:p>
        </w:tc>
      </w:tr>
      <w:tr w:rsidR="000517F0" w14:paraId="3356216F"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8AB3C64" w14:textId="74BA3BAC" w:rsidR="000517F0" w:rsidRDefault="0074120C" w:rsidP="009975E4">
            <w:pPr>
              <w:pStyle w:val="Tabellenkopf"/>
            </w:pPr>
            <w:del w:id="192" w:author="IQTIG" w:date="2020-04-28T19:36:00Z">
              <w:r>
                <w:delText>Bewertungsart</w:delText>
              </w:r>
            </w:del>
            <w:ins w:id="193" w:author="IQTIG" w:date="2020-04-28T19:36:00Z">
              <w:r w:rsidR="00AA0066">
                <w:t>Berechnungsart</w:t>
              </w:r>
            </w:ins>
          </w:p>
        </w:tc>
        <w:tc>
          <w:tcPr>
            <w:tcW w:w="5895" w:type="dxa"/>
          </w:tcPr>
          <w:p w14:paraId="4C389FC5" w14:textId="77777777" w:rsidR="000517F0" w:rsidRDefault="00AA0066" w:rsidP="00897EAC">
            <w:pPr>
              <w:pStyle w:val="Tabellentext"/>
              <w:cnfStyle w:val="000000000000" w:firstRow="0" w:lastRow="0" w:firstColumn="0" w:lastColumn="0" w:oddVBand="0" w:evenVBand="0" w:oddHBand="0" w:evenHBand="0" w:firstRowFirstColumn="0" w:firstRowLastColumn="0" w:lastRowFirstColumn="0" w:lastRowLastColumn="0"/>
            </w:pPr>
            <w:r>
              <w:t>Ratenbasiert</w:t>
            </w:r>
          </w:p>
        </w:tc>
      </w:tr>
      <w:tr w:rsidR="000517F0" w14:paraId="329514FF"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A4D6323" w14:textId="27901EE9" w:rsidR="000517F0" w:rsidRDefault="00AA0066" w:rsidP="009A6A2C">
            <w:pPr>
              <w:pStyle w:val="Tabellenkopf"/>
            </w:pPr>
            <w:r>
              <w:t xml:space="preserve">Referenzbereich </w:t>
            </w:r>
            <w:del w:id="194" w:author="IQTIG" w:date="2020-04-28T19:36:00Z">
              <w:r w:rsidR="0074120C">
                <w:delText>2018</w:delText>
              </w:r>
            </w:del>
            <w:ins w:id="195" w:author="IQTIG" w:date="2020-04-28T19:36:00Z">
              <w:r>
                <w:t>2019</w:t>
              </w:r>
            </w:ins>
          </w:p>
        </w:tc>
        <w:tc>
          <w:tcPr>
            <w:tcW w:w="5895" w:type="dxa"/>
          </w:tcPr>
          <w:p w14:paraId="55E0F7F3" w14:textId="77777777" w:rsidR="000517F0" w:rsidRDefault="00AA0066" w:rsidP="00897EAC">
            <w:pPr>
              <w:pStyle w:val="Tabellentext"/>
              <w:cnfStyle w:val="000000000000" w:firstRow="0" w:lastRow="0" w:firstColumn="0" w:lastColumn="0" w:oddVBand="0" w:evenVBand="0" w:oddHBand="0" w:evenHBand="0" w:firstRowFirstColumn="0" w:firstRowLastColumn="0" w:lastRowFirstColumn="0" w:lastRowLastColumn="0"/>
            </w:pPr>
            <w:r>
              <w:t>≤ 5,00 %</w:t>
            </w:r>
          </w:p>
        </w:tc>
      </w:tr>
      <w:tr w:rsidR="000517F0" w14:paraId="2B2B2265"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C534DCF" w14:textId="5EFE99FF" w:rsidR="000517F0" w:rsidRDefault="00AA0066" w:rsidP="00A3278E">
            <w:pPr>
              <w:pStyle w:val="Tabellenkopf"/>
            </w:pPr>
            <w:r w:rsidRPr="00E37ACC">
              <w:t>R</w:t>
            </w:r>
            <w:r>
              <w:t xml:space="preserve">eferenzbereich </w:t>
            </w:r>
            <w:del w:id="196" w:author="IQTIG" w:date="2020-04-28T19:36:00Z">
              <w:r w:rsidR="0074120C">
                <w:delText>2017</w:delText>
              </w:r>
            </w:del>
            <w:ins w:id="197" w:author="IQTIG" w:date="2020-04-28T19:36:00Z">
              <w:r>
                <w:t>2018</w:t>
              </w:r>
            </w:ins>
          </w:p>
        </w:tc>
        <w:tc>
          <w:tcPr>
            <w:tcW w:w="5895" w:type="dxa"/>
          </w:tcPr>
          <w:p w14:paraId="42DCC981" w14:textId="77777777" w:rsidR="000517F0" w:rsidRDefault="00AA0066" w:rsidP="00A4783D">
            <w:pPr>
              <w:pStyle w:val="Tabellentext"/>
              <w:cnfStyle w:val="000000000000" w:firstRow="0" w:lastRow="0" w:firstColumn="0" w:lastColumn="0" w:oddVBand="0" w:evenVBand="0" w:oddHBand="0" w:evenHBand="0" w:firstRowFirstColumn="0" w:firstRowLastColumn="0" w:lastRowFirstColumn="0" w:lastRowLastColumn="0"/>
            </w:pPr>
            <w:r>
              <w:t>≤ 5,00 %</w:t>
            </w:r>
          </w:p>
        </w:tc>
      </w:tr>
      <w:tr w:rsidR="00B66E40" w14:paraId="01E97F48"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0D34FF0" w14:textId="6866C52B" w:rsidR="00B66E40" w:rsidRDefault="00AA0066" w:rsidP="009A6A2C">
            <w:pPr>
              <w:pStyle w:val="Tabellenkopf"/>
            </w:pPr>
            <w:r>
              <w:t xml:space="preserve">Erläuterung zum Referenzbereich </w:t>
            </w:r>
            <w:del w:id="198" w:author="IQTIG" w:date="2020-04-28T19:36:00Z">
              <w:r w:rsidR="0074120C">
                <w:delText>2018</w:delText>
              </w:r>
            </w:del>
            <w:ins w:id="199" w:author="IQTIG" w:date="2020-04-28T19:36:00Z">
              <w:r>
                <w:t>2019</w:t>
              </w:r>
            </w:ins>
          </w:p>
        </w:tc>
        <w:tc>
          <w:tcPr>
            <w:tcW w:w="5895" w:type="dxa"/>
          </w:tcPr>
          <w:p w14:paraId="35AE7C76" w14:textId="77777777" w:rsidR="00B66E40" w:rsidRDefault="00AA0066"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B66E40" w14:paraId="39D80826"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5C49A69" w14:textId="49A6F449" w:rsidR="00B66E40" w:rsidRDefault="00AA0066" w:rsidP="009A6A2C">
            <w:pPr>
              <w:pStyle w:val="Tabellenkopf"/>
            </w:pPr>
            <w:r>
              <w:t xml:space="preserve">Erläuterung zum Strukturierten Dialog bzw. Stellungnahmeverfahren </w:t>
            </w:r>
            <w:del w:id="200" w:author="IQTIG" w:date="2020-04-28T19:36:00Z">
              <w:r w:rsidR="0074120C">
                <w:delText>2018</w:delText>
              </w:r>
            </w:del>
            <w:ins w:id="201" w:author="IQTIG" w:date="2020-04-28T19:36:00Z">
              <w:r>
                <w:t>2019</w:t>
              </w:r>
            </w:ins>
          </w:p>
        </w:tc>
        <w:tc>
          <w:tcPr>
            <w:tcW w:w="5895" w:type="dxa"/>
          </w:tcPr>
          <w:p w14:paraId="1264A343" w14:textId="77777777" w:rsidR="00B66E40" w:rsidRDefault="00AA0066"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B66E40" w14:paraId="10526882"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Borders>
              <w:bottom w:val="single" w:sz="4" w:space="0" w:color="BFBFBF" w:themeColor="background1" w:themeShade="BF"/>
            </w:tcBorders>
          </w:tcPr>
          <w:p w14:paraId="2FBD663C" w14:textId="77777777" w:rsidR="00B66E40" w:rsidRPr="00E37ACC" w:rsidRDefault="00AA0066" w:rsidP="009A6A2C">
            <w:pPr>
              <w:pStyle w:val="Tabellenkopf"/>
            </w:pPr>
            <w:r w:rsidRPr="00E37ACC">
              <w:t>Rechenregeln</w:t>
            </w:r>
          </w:p>
        </w:tc>
        <w:tc>
          <w:tcPr>
            <w:tcW w:w="5895" w:type="dxa"/>
          </w:tcPr>
          <w:p w14:paraId="1007C9C4" w14:textId="77777777" w:rsidR="00897EAC" w:rsidRPr="00897EAC" w:rsidRDefault="00AA0066" w:rsidP="00897EAC">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Zähler</w:t>
            </w:r>
          </w:p>
          <w:p w14:paraId="15D42000" w14:textId="77777777" w:rsidR="00B66E40" w:rsidRDefault="00AA0066" w:rsidP="00897EAC">
            <w:pPr>
              <w:pStyle w:val="Tabellentext"/>
              <w:cnfStyle w:val="000000000000" w:firstRow="0" w:lastRow="0" w:firstColumn="0" w:lastColumn="0" w:oddVBand="0" w:evenVBand="0" w:oddHBand="0" w:evenHBand="0" w:firstRowFirstColumn="0" w:firstRowLastColumn="0" w:lastRowFirstColumn="0" w:lastRowLastColumn="0"/>
            </w:pPr>
            <w:r>
              <w:t>Anzahl Minimaldatensätze zum jeweiligen Modul</w:t>
            </w:r>
          </w:p>
          <w:p w14:paraId="05DC5188" w14:textId="77777777" w:rsidR="00897EAC" w:rsidRPr="00897EAC" w:rsidRDefault="00AA0066" w:rsidP="00897EAC">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Nenner</w:t>
            </w:r>
          </w:p>
          <w:p w14:paraId="7030845A" w14:textId="77777777" w:rsidR="00694883" w:rsidRPr="00715CCE" w:rsidRDefault="00AA0066" w:rsidP="00C83B05">
            <w:pPr>
              <w:pStyle w:val="Tabellentext"/>
              <w:cnfStyle w:val="000000000000" w:firstRow="0" w:lastRow="0" w:firstColumn="0" w:lastColumn="0" w:oddVBand="0" w:evenVBand="0" w:oddHBand="0" w:evenHBand="0" w:firstRowFirstColumn="0" w:firstRowLastColumn="0" w:lastRowFirstColumn="0" w:lastRowLastColumn="0"/>
              <w:rPr>
                <w:rStyle w:val="Fett"/>
                <w:b w:val="0"/>
                <w:bCs w:val="0"/>
              </w:rPr>
            </w:pPr>
            <w:r>
              <w:rPr>
                <w:rStyle w:val="Fett"/>
                <w:b w:val="0"/>
                <w:bCs w:val="0"/>
              </w:rPr>
              <w:t>Anzahl durch den QS-Filter ausgelöster Fälle (methodische Sollstatistik: DATENSAETZE_MODUL) für das jeweilige Modul</w:t>
            </w:r>
          </w:p>
        </w:tc>
      </w:tr>
      <w:tr w:rsidR="00B66E40" w14:paraId="62727345"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Borders>
              <w:top w:val="single" w:sz="4" w:space="0" w:color="BFBFBF" w:themeColor="background1" w:themeShade="BF"/>
            </w:tcBorders>
          </w:tcPr>
          <w:p w14:paraId="448007C9" w14:textId="77777777" w:rsidR="00B66E40" w:rsidRPr="00E37ACC" w:rsidRDefault="00AA0066" w:rsidP="009A6A2C">
            <w:pPr>
              <w:pStyle w:val="Tabellenkopf"/>
            </w:pPr>
            <w:r w:rsidRPr="00E37ACC">
              <w:t>Erläuterung der Rechenregel</w:t>
            </w:r>
          </w:p>
        </w:tc>
        <w:tc>
          <w:tcPr>
            <w:tcW w:w="5895" w:type="dxa"/>
          </w:tcPr>
          <w:p w14:paraId="7EB78B93" w14:textId="77777777" w:rsidR="00B66E40" w:rsidRDefault="00AA0066" w:rsidP="00897EAC">
            <w:pPr>
              <w:pStyle w:val="Tabellentext"/>
              <w:cnfStyle w:val="000000000000" w:firstRow="0" w:lastRow="0" w:firstColumn="0" w:lastColumn="0" w:oddVBand="0" w:evenVBand="0" w:oddHBand="0" w:evenHBand="0" w:firstRowFirstColumn="0" w:firstRowLastColumn="0" w:lastRowFirstColumn="0" w:lastRowLastColumn="0"/>
            </w:pPr>
            <w:r>
              <w:t>Die Anzahl der Minimaldatensätze pro Modul wird zur Anzahl der Fälle, die im betreffenden Modul hätten dokumentiert werden müssen, in Relation gesetzt, um die Rate der Minimaldatensätze zu ermitteln.</w:t>
            </w:r>
          </w:p>
        </w:tc>
      </w:tr>
      <w:tr w:rsidR="00C83B05" w14:paraId="0CB18A35"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BBD1B6C" w14:textId="77777777" w:rsidR="00C83B05" w:rsidRPr="00E37ACC" w:rsidRDefault="00AA0066" w:rsidP="009A6A2C">
            <w:pPr>
              <w:pStyle w:val="Tabellenkopf"/>
            </w:pPr>
            <w:r>
              <w:t>Mindestanzahl Zähler</w:t>
            </w:r>
          </w:p>
        </w:tc>
        <w:tc>
          <w:tcPr>
            <w:tcW w:w="5895" w:type="dxa"/>
          </w:tcPr>
          <w:p w14:paraId="00D1D3A8" w14:textId="77777777" w:rsidR="00C83B05" w:rsidRDefault="00AA0066"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C83B05" w14:paraId="081CF497"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20FD33F" w14:textId="77777777" w:rsidR="00C83B05" w:rsidRPr="00E37ACC" w:rsidRDefault="00AA0066" w:rsidP="009A6A2C">
            <w:pPr>
              <w:pStyle w:val="Tabellenkopf"/>
            </w:pPr>
            <w:r>
              <w:t>Mindestanzahl Nenner</w:t>
            </w:r>
          </w:p>
        </w:tc>
        <w:tc>
          <w:tcPr>
            <w:tcW w:w="5895" w:type="dxa"/>
          </w:tcPr>
          <w:p w14:paraId="0427DB83" w14:textId="77777777" w:rsidR="00C83B05" w:rsidRDefault="00AA0066" w:rsidP="00897EAC">
            <w:pPr>
              <w:pStyle w:val="Tabellentext"/>
              <w:cnfStyle w:val="000000000000" w:firstRow="0" w:lastRow="0" w:firstColumn="0" w:lastColumn="0" w:oddVBand="0" w:evenVBand="0" w:oddHBand="0" w:evenHBand="0" w:firstRowFirstColumn="0" w:firstRowLastColumn="0" w:lastRowFirstColumn="0" w:lastRowLastColumn="0"/>
            </w:pPr>
            <w:r>
              <w:t>5 (Die Klinik muss laut Soll-Statistik im jeweiligen Leistungsbereich mindestens 5 Fälle behandelt haben.)</w:t>
            </w:r>
          </w:p>
        </w:tc>
      </w:tr>
      <w:tr w:rsidR="00B66E40" w14:paraId="6E290C9A" w14:textId="77777777" w:rsidTr="00966021">
        <w:trPr>
          <w:trHeight w:val="221"/>
          <w:ins w:id="202" w:author="IQTIG" w:date="2020-04-28T19:36:00Z"/>
        </w:trPr>
        <w:tc>
          <w:tcPr>
            <w:cnfStyle w:val="001000000000" w:firstRow="0" w:lastRow="0" w:firstColumn="1" w:lastColumn="0" w:oddVBand="0" w:evenVBand="0" w:oddHBand="0" w:evenHBand="0" w:firstRowFirstColumn="0" w:firstRowLastColumn="0" w:lastRowFirstColumn="0" w:lastRowLastColumn="0"/>
            <w:tcW w:w="3119" w:type="dxa"/>
          </w:tcPr>
          <w:p w14:paraId="59E00554" w14:textId="77777777" w:rsidR="00B66E40" w:rsidRPr="00E37ACC" w:rsidRDefault="00AA0066" w:rsidP="00AD72D5">
            <w:pPr>
              <w:pStyle w:val="Tabellenkopf"/>
              <w:rPr>
                <w:ins w:id="203" w:author="IQTIG" w:date="2020-04-28T19:36:00Z"/>
              </w:rPr>
            </w:pPr>
            <w:ins w:id="204" w:author="IQTIG" w:date="2020-04-28T19:36:00Z">
              <w:r>
                <w:t>Vergleichbarkeit mit</w:t>
              </w:r>
              <w:r>
                <w:br/>
                <w:t>Vorjahresergebnissen</w:t>
              </w:r>
            </w:ins>
          </w:p>
        </w:tc>
        <w:tc>
          <w:tcPr>
            <w:tcW w:w="5895" w:type="dxa"/>
          </w:tcPr>
          <w:p w14:paraId="0239601E" w14:textId="77777777" w:rsidR="00B66E40" w:rsidRDefault="00AA0066" w:rsidP="00A4783D">
            <w:pPr>
              <w:pStyle w:val="Tabellentext"/>
              <w:cnfStyle w:val="000000000000" w:firstRow="0" w:lastRow="0" w:firstColumn="0" w:lastColumn="0" w:oddVBand="0" w:evenVBand="0" w:oddHBand="0" w:evenHBand="0" w:firstRowFirstColumn="0" w:firstRowLastColumn="0" w:lastRowFirstColumn="0" w:lastRowLastColumn="0"/>
              <w:rPr>
                <w:ins w:id="205" w:author="IQTIG" w:date="2020-04-28T19:36:00Z"/>
              </w:rPr>
            </w:pPr>
            <w:ins w:id="206" w:author="IQTIG" w:date="2020-04-28T19:36:00Z">
              <w:r>
                <w:t>Vergleichbar</w:t>
              </w:r>
            </w:ins>
          </w:p>
        </w:tc>
      </w:tr>
    </w:tbl>
    <w:p w14:paraId="37D56882" w14:textId="77777777" w:rsidR="009E1781" w:rsidRPr="00CC72DB" w:rsidRDefault="00D21029" w:rsidP="00CC72DB">
      <w:pPr>
        <w:pStyle w:val="Tabellentext"/>
        <w:spacing w:before="0"/>
        <w:ind w:left="0"/>
        <w:rPr>
          <w:sz w:val="2"/>
          <w:szCs w:val="2"/>
        </w:rPr>
      </w:pPr>
    </w:p>
    <w:p w14:paraId="111717AD" w14:textId="77777777" w:rsidR="00FD69B0" w:rsidRDefault="00FD69B0">
      <w:pPr>
        <w:sectPr w:rsidR="00FD69B0" w:rsidSect="001E71EA">
          <w:pgSz w:w="11906" w:h="16838" w:code="9"/>
          <w:pgMar w:top="1418" w:right="1134" w:bottom="1418" w:left="1701" w:header="454" w:footer="737" w:gutter="0"/>
          <w:cols w:space="708"/>
          <w:docGrid w:linePitch="360"/>
        </w:sectPr>
      </w:pPr>
    </w:p>
    <w:p w14:paraId="3DF3F029" w14:textId="77777777" w:rsidR="00D6289D" w:rsidRPr="00D6289D" w:rsidRDefault="00AA0066" w:rsidP="00D6289D">
      <w:pPr>
        <w:pStyle w:val="berschrift1ohneGliederung"/>
      </w:pPr>
      <w:bookmarkStart w:id="207" w:name="_Toc38995176"/>
      <w:r w:rsidRPr="00CB49A6">
        <w:lastRenderedPageBreak/>
        <w:t>Anhang</w:t>
      </w:r>
      <w:r>
        <w:t xml:space="preserve"> I: Schlüssel (Spezifikation)</w:t>
      </w:r>
      <w:bookmarkEnd w:id="207"/>
    </w:p>
    <w:tbl>
      <w:tblPr>
        <w:tblStyle w:val="IQTIGStandard"/>
        <w:tblW w:w="9700" w:type="dxa"/>
        <w:tblLook w:val="0420" w:firstRow="1" w:lastRow="0" w:firstColumn="0" w:lastColumn="0" w:noHBand="0" w:noVBand="1"/>
      </w:tblPr>
      <w:tblGrid>
        <w:gridCol w:w="1843"/>
        <w:gridCol w:w="7857"/>
      </w:tblGrid>
      <w:tr w:rsidR="00A24410" w:rsidRPr="009E2B0C" w14:paraId="0DE28656" w14:textId="77777777" w:rsidTr="001C6A6E">
        <w:trPr>
          <w:cnfStyle w:val="100000000000" w:firstRow="1" w:lastRow="0" w:firstColumn="0" w:lastColumn="0" w:oddVBand="0" w:evenVBand="0" w:oddHBand="0" w:evenHBand="0" w:firstRowFirstColumn="0" w:firstRowLastColumn="0" w:lastRowFirstColumn="0" w:lastRowLastColumn="0"/>
          <w:trHeight w:val="337"/>
          <w:tblHeader/>
        </w:trPr>
        <w:tc>
          <w:tcPr>
            <w:tcW w:w="9700" w:type="dxa"/>
            <w:gridSpan w:val="2"/>
          </w:tcPr>
          <w:p w14:paraId="52512418" w14:textId="77777777" w:rsidR="00A24410" w:rsidRPr="00070952" w:rsidRDefault="00AA0066" w:rsidP="004A2346">
            <w:pPr>
              <w:pStyle w:val="Tabellenkopf"/>
              <w:rPr>
                <w:color w:val="000000" w:themeColor="text1"/>
              </w:rPr>
            </w:pPr>
            <w:r w:rsidRPr="00070952">
              <w:rPr>
                <w:color w:val="000000" w:themeColor="text1"/>
              </w:rPr>
              <w:t xml:space="preserve">Schlüssel: </w:t>
            </w:r>
            <w:r>
              <w:rPr>
                <w:color w:val="000000" w:themeColor="text1"/>
              </w:rPr>
              <w:t>Modul</w:t>
            </w:r>
          </w:p>
        </w:tc>
      </w:tr>
      <w:tr w:rsidR="00D72693" w:rsidRPr="00743DF3" w14:paraId="26B1A3C9"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46484E02" w14:textId="77777777" w:rsidR="00D72693" w:rsidRPr="00743DF3" w:rsidRDefault="00AA0066" w:rsidP="000D33A4">
            <w:pPr>
              <w:pStyle w:val="Tabellentext"/>
              <w:tabs>
                <w:tab w:val="left" w:pos="1110"/>
              </w:tabs>
            </w:pPr>
            <w:r>
              <w:t>01/1</w:t>
            </w:r>
            <w:r>
              <w:tab/>
            </w:r>
          </w:p>
        </w:tc>
        <w:tc>
          <w:tcPr>
            <w:tcW w:w="7857" w:type="dxa"/>
          </w:tcPr>
          <w:p w14:paraId="5EE5887A" w14:textId="77777777" w:rsidR="00D72693" w:rsidRPr="00743DF3" w:rsidRDefault="00AA0066" w:rsidP="004A2346">
            <w:pPr>
              <w:pStyle w:val="Tabellentext"/>
            </w:pPr>
            <w:r>
              <w:t>Dekompression bei Karpaltunnelsyndrom</w:t>
            </w:r>
          </w:p>
        </w:tc>
      </w:tr>
      <w:tr w:rsidR="00D72693" w:rsidRPr="00743DF3" w14:paraId="7F531BBE"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07E52C57" w14:textId="77777777" w:rsidR="00D72693" w:rsidRPr="00743DF3" w:rsidRDefault="00AA0066" w:rsidP="000D33A4">
            <w:pPr>
              <w:pStyle w:val="Tabellentext"/>
              <w:tabs>
                <w:tab w:val="left" w:pos="1110"/>
              </w:tabs>
            </w:pPr>
            <w:r>
              <w:t>01/2</w:t>
            </w:r>
            <w:r>
              <w:tab/>
            </w:r>
          </w:p>
        </w:tc>
        <w:tc>
          <w:tcPr>
            <w:tcW w:w="7857" w:type="dxa"/>
          </w:tcPr>
          <w:p w14:paraId="7DE2C2AB" w14:textId="77777777" w:rsidR="00D72693" w:rsidRPr="00743DF3" w:rsidRDefault="00AA0066" w:rsidP="004A2346">
            <w:pPr>
              <w:pStyle w:val="Tabellentext"/>
            </w:pPr>
            <w:r>
              <w:t>Dekompression bei Sulcus-ulnaris-Syndrom</w:t>
            </w:r>
          </w:p>
        </w:tc>
      </w:tr>
      <w:tr w:rsidR="00D72693" w:rsidRPr="00743DF3" w14:paraId="71003EB9"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325C5185" w14:textId="77777777" w:rsidR="00D72693" w:rsidRPr="00743DF3" w:rsidRDefault="00AA0066" w:rsidP="000D33A4">
            <w:pPr>
              <w:pStyle w:val="Tabellentext"/>
              <w:tabs>
                <w:tab w:val="left" w:pos="1110"/>
              </w:tabs>
            </w:pPr>
            <w:r>
              <w:t>03/1</w:t>
            </w:r>
            <w:r>
              <w:tab/>
            </w:r>
          </w:p>
        </w:tc>
        <w:tc>
          <w:tcPr>
            <w:tcW w:w="7857" w:type="dxa"/>
          </w:tcPr>
          <w:p w14:paraId="1AB01AC9" w14:textId="77777777" w:rsidR="00D72693" w:rsidRPr="00743DF3" w:rsidRDefault="00AA0066" w:rsidP="004A2346">
            <w:pPr>
              <w:pStyle w:val="Tabellentext"/>
            </w:pPr>
            <w:r>
              <w:t>Kataraktoperation</w:t>
            </w:r>
          </w:p>
        </w:tc>
      </w:tr>
      <w:tr w:rsidR="00D72693" w:rsidRPr="00743DF3" w14:paraId="2B6D8A57"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317337C5" w14:textId="77777777" w:rsidR="00D72693" w:rsidRPr="00743DF3" w:rsidRDefault="00AA0066" w:rsidP="000D33A4">
            <w:pPr>
              <w:pStyle w:val="Tabellentext"/>
              <w:tabs>
                <w:tab w:val="left" w:pos="1110"/>
              </w:tabs>
            </w:pPr>
            <w:r>
              <w:t>05/1</w:t>
            </w:r>
            <w:r>
              <w:tab/>
            </w:r>
          </w:p>
        </w:tc>
        <w:tc>
          <w:tcPr>
            <w:tcW w:w="7857" w:type="dxa"/>
          </w:tcPr>
          <w:p w14:paraId="2C2F3E16" w14:textId="77777777" w:rsidR="00D72693" w:rsidRPr="00743DF3" w:rsidRDefault="00AA0066" w:rsidP="004A2346">
            <w:pPr>
              <w:pStyle w:val="Tabellentext"/>
            </w:pPr>
            <w:r>
              <w:t>Nasenscheidewandkorrektur</w:t>
            </w:r>
          </w:p>
        </w:tc>
      </w:tr>
      <w:tr w:rsidR="00D72693" w:rsidRPr="00743DF3" w14:paraId="37DEF420"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2460F5DD" w14:textId="77777777" w:rsidR="00D72693" w:rsidRPr="00743DF3" w:rsidRDefault="00AA0066" w:rsidP="000D33A4">
            <w:pPr>
              <w:pStyle w:val="Tabellentext"/>
              <w:tabs>
                <w:tab w:val="left" w:pos="1110"/>
              </w:tabs>
            </w:pPr>
            <w:r>
              <w:t>07/1</w:t>
            </w:r>
            <w:r>
              <w:tab/>
            </w:r>
          </w:p>
        </w:tc>
        <w:tc>
          <w:tcPr>
            <w:tcW w:w="7857" w:type="dxa"/>
          </w:tcPr>
          <w:p w14:paraId="36C4D2FD" w14:textId="77777777" w:rsidR="00D72693" w:rsidRPr="00743DF3" w:rsidRDefault="00AA0066" w:rsidP="004A2346">
            <w:pPr>
              <w:pStyle w:val="Tabellentext"/>
            </w:pPr>
            <w:r>
              <w:t>Tonsillektomie</w:t>
            </w:r>
          </w:p>
        </w:tc>
      </w:tr>
      <w:tr w:rsidR="00D72693" w:rsidRPr="00743DF3" w14:paraId="1D935B15"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7F483CA6" w14:textId="77777777" w:rsidR="00D72693" w:rsidRPr="00743DF3" w:rsidRDefault="00AA0066" w:rsidP="000D33A4">
            <w:pPr>
              <w:pStyle w:val="Tabellentext"/>
              <w:tabs>
                <w:tab w:val="left" w:pos="1110"/>
              </w:tabs>
            </w:pPr>
            <w:r>
              <w:t>09/1</w:t>
            </w:r>
            <w:r>
              <w:tab/>
            </w:r>
          </w:p>
        </w:tc>
        <w:tc>
          <w:tcPr>
            <w:tcW w:w="7857" w:type="dxa"/>
          </w:tcPr>
          <w:p w14:paraId="114BA205" w14:textId="77777777" w:rsidR="00D72693" w:rsidRPr="00743DF3" w:rsidRDefault="00AA0066" w:rsidP="004A2346">
            <w:pPr>
              <w:pStyle w:val="Tabellentext"/>
            </w:pPr>
            <w:r>
              <w:t>Herzschrittmacher-Implantation</w:t>
            </w:r>
          </w:p>
        </w:tc>
      </w:tr>
      <w:tr w:rsidR="00D72693" w:rsidRPr="00743DF3" w14:paraId="161AFB60"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3919F01F" w14:textId="77777777" w:rsidR="00D72693" w:rsidRPr="00743DF3" w:rsidRDefault="00AA0066" w:rsidP="000D33A4">
            <w:pPr>
              <w:pStyle w:val="Tabellentext"/>
              <w:tabs>
                <w:tab w:val="left" w:pos="1110"/>
              </w:tabs>
            </w:pPr>
            <w:r>
              <w:t>09/2</w:t>
            </w:r>
            <w:r>
              <w:tab/>
            </w:r>
          </w:p>
        </w:tc>
        <w:tc>
          <w:tcPr>
            <w:tcW w:w="7857" w:type="dxa"/>
          </w:tcPr>
          <w:p w14:paraId="331DB7A5" w14:textId="77777777" w:rsidR="00D72693" w:rsidRPr="00743DF3" w:rsidRDefault="00AA0066" w:rsidP="004A2346">
            <w:pPr>
              <w:pStyle w:val="Tabellentext"/>
            </w:pPr>
            <w:r>
              <w:t>Herzschrittmacher-Aggregatwechsel</w:t>
            </w:r>
          </w:p>
        </w:tc>
      </w:tr>
      <w:tr w:rsidR="00D72693" w:rsidRPr="00743DF3" w14:paraId="20E3A0FE"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242A61D3" w14:textId="77777777" w:rsidR="00D72693" w:rsidRPr="00743DF3" w:rsidRDefault="00AA0066" w:rsidP="000D33A4">
            <w:pPr>
              <w:pStyle w:val="Tabellentext"/>
              <w:tabs>
                <w:tab w:val="left" w:pos="1110"/>
              </w:tabs>
            </w:pPr>
            <w:r>
              <w:t>09/3</w:t>
            </w:r>
            <w:r>
              <w:tab/>
            </w:r>
          </w:p>
        </w:tc>
        <w:tc>
          <w:tcPr>
            <w:tcW w:w="7857" w:type="dxa"/>
          </w:tcPr>
          <w:p w14:paraId="08F7AE3A" w14:textId="77777777" w:rsidR="00D72693" w:rsidRPr="00743DF3" w:rsidRDefault="00AA0066" w:rsidP="004A2346">
            <w:pPr>
              <w:pStyle w:val="Tabellentext"/>
            </w:pPr>
            <w:r>
              <w:t>Herzschrittmacher-Revision/-Systemwechsel/-Explantation</w:t>
            </w:r>
          </w:p>
        </w:tc>
      </w:tr>
      <w:tr w:rsidR="00D72693" w:rsidRPr="00743DF3" w14:paraId="586391C5"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57A3F368" w14:textId="77777777" w:rsidR="00D72693" w:rsidRPr="00743DF3" w:rsidRDefault="00AA0066" w:rsidP="000D33A4">
            <w:pPr>
              <w:pStyle w:val="Tabellentext"/>
              <w:tabs>
                <w:tab w:val="left" w:pos="1110"/>
              </w:tabs>
            </w:pPr>
            <w:r>
              <w:t>09/4</w:t>
            </w:r>
            <w:r>
              <w:tab/>
            </w:r>
          </w:p>
        </w:tc>
        <w:tc>
          <w:tcPr>
            <w:tcW w:w="7857" w:type="dxa"/>
          </w:tcPr>
          <w:p w14:paraId="47BDD365" w14:textId="77777777" w:rsidR="00D72693" w:rsidRPr="00743DF3" w:rsidRDefault="00AA0066" w:rsidP="004A2346">
            <w:pPr>
              <w:pStyle w:val="Tabellentext"/>
            </w:pPr>
            <w:r>
              <w:t>Implantierbare Defibrillatoren-Implantation</w:t>
            </w:r>
          </w:p>
        </w:tc>
      </w:tr>
      <w:tr w:rsidR="00D72693" w:rsidRPr="00743DF3" w14:paraId="03536D34"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7EDC28BA" w14:textId="77777777" w:rsidR="00D72693" w:rsidRPr="00743DF3" w:rsidRDefault="00AA0066" w:rsidP="000D33A4">
            <w:pPr>
              <w:pStyle w:val="Tabellentext"/>
              <w:tabs>
                <w:tab w:val="left" w:pos="1110"/>
              </w:tabs>
            </w:pPr>
            <w:r>
              <w:t>09/5</w:t>
            </w:r>
            <w:r>
              <w:tab/>
            </w:r>
          </w:p>
        </w:tc>
        <w:tc>
          <w:tcPr>
            <w:tcW w:w="7857" w:type="dxa"/>
          </w:tcPr>
          <w:p w14:paraId="5F135291" w14:textId="77777777" w:rsidR="00D72693" w:rsidRPr="00743DF3" w:rsidRDefault="00AA0066" w:rsidP="004A2346">
            <w:pPr>
              <w:pStyle w:val="Tabellentext"/>
            </w:pPr>
            <w:r>
              <w:t>Implantierbare Defibrillatoren-Aggregatwechsel</w:t>
            </w:r>
          </w:p>
        </w:tc>
      </w:tr>
      <w:tr w:rsidR="00D72693" w:rsidRPr="00743DF3" w14:paraId="25DEB2ED"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32912647" w14:textId="77777777" w:rsidR="00D72693" w:rsidRPr="00743DF3" w:rsidRDefault="00AA0066" w:rsidP="000D33A4">
            <w:pPr>
              <w:pStyle w:val="Tabellentext"/>
              <w:tabs>
                <w:tab w:val="left" w:pos="1110"/>
              </w:tabs>
            </w:pPr>
            <w:r>
              <w:t>09/6</w:t>
            </w:r>
            <w:r>
              <w:tab/>
            </w:r>
          </w:p>
        </w:tc>
        <w:tc>
          <w:tcPr>
            <w:tcW w:w="7857" w:type="dxa"/>
          </w:tcPr>
          <w:p w14:paraId="05764917" w14:textId="77777777" w:rsidR="00D72693" w:rsidRPr="00743DF3" w:rsidRDefault="00AA0066" w:rsidP="004A2346">
            <w:pPr>
              <w:pStyle w:val="Tabellentext"/>
            </w:pPr>
            <w:r>
              <w:t>Implantierbare Defibrillatoren-Revision/-Systemwechsel/-Explantation</w:t>
            </w:r>
          </w:p>
        </w:tc>
      </w:tr>
      <w:tr w:rsidR="00D72693" w:rsidRPr="00743DF3" w14:paraId="36BDCFBC"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6B82F115" w14:textId="77777777" w:rsidR="00D72693" w:rsidRPr="00743DF3" w:rsidRDefault="00AA0066" w:rsidP="000D33A4">
            <w:pPr>
              <w:pStyle w:val="Tabellentext"/>
              <w:tabs>
                <w:tab w:val="left" w:pos="1110"/>
              </w:tabs>
            </w:pPr>
            <w:r>
              <w:t>10/1</w:t>
            </w:r>
            <w:r>
              <w:tab/>
            </w:r>
          </w:p>
        </w:tc>
        <w:tc>
          <w:tcPr>
            <w:tcW w:w="7857" w:type="dxa"/>
          </w:tcPr>
          <w:p w14:paraId="19679B4E" w14:textId="77777777" w:rsidR="00D72693" w:rsidRPr="00743DF3" w:rsidRDefault="00AA0066" w:rsidP="004A2346">
            <w:pPr>
              <w:pStyle w:val="Tabellentext"/>
            </w:pPr>
            <w:r>
              <w:t>Varizenchirurgie</w:t>
            </w:r>
          </w:p>
        </w:tc>
      </w:tr>
      <w:tr w:rsidR="00D72693" w:rsidRPr="00743DF3" w14:paraId="361527EE"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2AD73551" w14:textId="77777777" w:rsidR="00D72693" w:rsidRPr="00743DF3" w:rsidRDefault="00AA0066" w:rsidP="000D33A4">
            <w:pPr>
              <w:pStyle w:val="Tabellentext"/>
              <w:tabs>
                <w:tab w:val="left" w:pos="1110"/>
              </w:tabs>
            </w:pPr>
            <w:r>
              <w:t>10/2</w:t>
            </w:r>
            <w:r>
              <w:tab/>
            </w:r>
          </w:p>
        </w:tc>
        <w:tc>
          <w:tcPr>
            <w:tcW w:w="7857" w:type="dxa"/>
          </w:tcPr>
          <w:p w14:paraId="1D252BFC" w14:textId="77777777" w:rsidR="00D72693" w:rsidRPr="00743DF3" w:rsidRDefault="00AA0066" w:rsidP="004A2346">
            <w:pPr>
              <w:pStyle w:val="Tabellentext"/>
            </w:pPr>
            <w:r>
              <w:t>Karotis-Rekonstruktion</w:t>
            </w:r>
          </w:p>
        </w:tc>
      </w:tr>
      <w:tr w:rsidR="00D72693" w:rsidRPr="00743DF3" w14:paraId="60FC3A2D"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64A9B6F1" w14:textId="77777777" w:rsidR="00D72693" w:rsidRPr="00743DF3" w:rsidRDefault="00AA0066" w:rsidP="000D33A4">
            <w:pPr>
              <w:pStyle w:val="Tabellentext"/>
              <w:tabs>
                <w:tab w:val="left" w:pos="1110"/>
              </w:tabs>
            </w:pPr>
            <w:r>
              <w:t>12/1</w:t>
            </w:r>
            <w:r>
              <w:tab/>
            </w:r>
          </w:p>
        </w:tc>
        <w:tc>
          <w:tcPr>
            <w:tcW w:w="7857" w:type="dxa"/>
          </w:tcPr>
          <w:p w14:paraId="5DDC2174" w14:textId="77777777" w:rsidR="00D72693" w:rsidRPr="00743DF3" w:rsidRDefault="00AA0066" w:rsidP="004A2346">
            <w:pPr>
              <w:pStyle w:val="Tabellentext"/>
            </w:pPr>
            <w:r>
              <w:t>Cholezystektomie</w:t>
            </w:r>
          </w:p>
        </w:tc>
      </w:tr>
      <w:tr w:rsidR="00D72693" w:rsidRPr="00743DF3" w14:paraId="374473BF"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4750C4C9" w14:textId="77777777" w:rsidR="00D72693" w:rsidRPr="00743DF3" w:rsidRDefault="00AA0066" w:rsidP="000D33A4">
            <w:pPr>
              <w:pStyle w:val="Tabellentext"/>
              <w:tabs>
                <w:tab w:val="left" w:pos="1110"/>
              </w:tabs>
            </w:pPr>
            <w:r>
              <w:t>12/2</w:t>
            </w:r>
            <w:r>
              <w:tab/>
            </w:r>
          </w:p>
        </w:tc>
        <w:tc>
          <w:tcPr>
            <w:tcW w:w="7857" w:type="dxa"/>
          </w:tcPr>
          <w:p w14:paraId="009A3734" w14:textId="77777777" w:rsidR="00D72693" w:rsidRPr="00743DF3" w:rsidRDefault="00AA0066" w:rsidP="004A2346">
            <w:pPr>
              <w:pStyle w:val="Tabellentext"/>
            </w:pPr>
            <w:r>
              <w:t>Appendektomie</w:t>
            </w:r>
          </w:p>
        </w:tc>
      </w:tr>
      <w:tr w:rsidR="00D72693" w:rsidRPr="00743DF3" w14:paraId="642B5771"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58194685" w14:textId="77777777" w:rsidR="00D72693" w:rsidRPr="00743DF3" w:rsidRDefault="00AA0066" w:rsidP="000D33A4">
            <w:pPr>
              <w:pStyle w:val="Tabellentext"/>
              <w:tabs>
                <w:tab w:val="left" w:pos="1110"/>
              </w:tabs>
            </w:pPr>
            <w:r>
              <w:t>12/3</w:t>
            </w:r>
            <w:r>
              <w:tab/>
            </w:r>
          </w:p>
        </w:tc>
        <w:tc>
          <w:tcPr>
            <w:tcW w:w="7857" w:type="dxa"/>
          </w:tcPr>
          <w:p w14:paraId="5CB34357" w14:textId="77777777" w:rsidR="00D72693" w:rsidRPr="00743DF3" w:rsidRDefault="00AA0066" w:rsidP="004A2346">
            <w:pPr>
              <w:pStyle w:val="Tabellentext"/>
            </w:pPr>
            <w:r>
              <w:t>Leistenhernie</w:t>
            </w:r>
          </w:p>
        </w:tc>
      </w:tr>
      <w:tr w:rsidR="00D72693" w:rsidRPr="00743DF3" w14:paraId="1101AE4D"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6DC66709" w14:textId="77777777" w:rsidR="00D72693" w:rsidRPr="00743DF3" w:rsidRDefault="00AA0066" w:rsidP="000D33A4">
            <w:pPr>
              <w:pStyle w:val="Tabellentext"/>
              <w:tabs>
                <w:tab w:val="left" w:pos="1110"/>
              </w:tabs>
            </w:pPr>
            <w:r>
              <w:t>14/1</w:t>
            </w:r>
            <w:r>
              <w:tab/>
            </w:r>
          </w:p>
        </w:tc>
        <w:tc>
          <w:tcPr>
            <w:tcW w:w="7857" w:type="dxa"/>
          </w:tcPr>
          <w:p w14:paraId="6F6BAE11" w14:textId="77777777" w:rsidR="00D72693" w:rsidRPr="00743DF3" w:rsidRDefault="00AA0066" w:rsidP="004A2346">
            <w:pPr>
              <w:pStyle w:val="Tabellentext"/>
            </w:pPr>
            <w:r>
              <w:t>Prostataresektion</w:t>
            </w:r>
          </w:p>
        </w:tc>
      </w:tr>
      <w:tr w:rsidR="00D72693" w:rsidRPr="00743DF3" w14:paraId="4767430B"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088877A6" w14:textId="77777777" w:rsidR="00D72693" w:rsidRPr="00743DF3" w:rsidRDefault="00AA0066" w:rsidP="000D33A4">
            <w:pPr>
              <w:pStyle w:val="Tabellentext"/>
              <w:tabs>
                <w:tab w:val="left" w:pos="1110"/>
              </w:tabs>
            </w:pPr>
            <w:r>
              <w:t>15/1</w:t>
            </w:r>
            <w:r>
              <w:tab/>
            </w:r>
          </w:p>
        </w:tc>
        <w:tc>
          <w:tcPr>
            <w:tcW w:w="7857" w:type="dxa"/>
          </w:tcPr>
          <w:p w14:paraId="7662CD34" w14:textId="77777777" w:rsidR="00D72693" w:rsidRPr="00743DF3" w:rsidRDefault="00AA0066" w:rsidP="004A2346">
            <w:pPr>
              <w:pStyle w:val="Tabellentext"/>
            </w:pPr>
            <w:r>
              <w:t>Gynäkologische Operationen</w:t>
            </w:r>
          </w:p>
        </w:tc>
      </w:tr>
      <w:tr w:rsidR="00D72693" w:rsidRPr="00743DF3" w14:paraId="6846571E"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5F83E046" w14:textId="77777777" w:rsidR="00D72693" w:rsidRPr="00743DF3" w:rsidRDefault="00AA0066" w:rsidP="000D33A4">
            <w:pPr>
              <w:pStyle w:val="Tabellentext"/>
              <w:tabs>
                <w:tab w:val="left" w:pos="1110"/>
              </w:tabs>
            </w:pPr>
            <w:r>
              <w:t>16/1</w:t>
            </w:r>
            <w:r>
              <w:tab/>
            </w:r>
          </w:p>
        </w:tc>
        <w:tc>
          <w:tcPr>
            <w:tcW w:w="7857" w:type="dxa"/>
          </w:tcPr>
          <w:p w14:paraId="613FD11E" w14:textId="77777777" w:rsidR="00D72693" w:rsidRPr="00743DF3" w:rsidRDefault="00AA0066" w:rsidP="004A2346">
            <w:pPr>
              <w:pStyle w:val="Tabellentext"/>
            </w:pPr>
            <w:r>
              <w:t>Geburtshilfe</w:t>
            </w:r>
          </w:p>
        </w:tc>
      </w:tr>
      <w:tr w:rsidR="00D72693" w:rsidRPr="00743DF3" w14:paraId="19F7EF69"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6D891753" w14:textId="77777777" w:rsidR="00D72693" w:rsidRPr="00743DF3" w:rsidRDefault="00AA0066" w:rsidP="000D33A4">
            <w:pPr>
              <w:pStyle w:val="Tabellentext"/>
              <w:tabs>
                <w:tab w:val="left" w:pos="1110"/>
              </w:tabs>
            </w:pPr>
            <w:r>
              <w:t>17/1</w:t>
            </w:r>
            <w:r>
              <w:tab/>
            </w:r>
          </w:p>
        </w:tc>
        <w:tc>
          <w:tcPr>
            <w:tcW w:w="7857" w:type="dxa"/>
          </w:tcPr>
          <w:p w14:paraId="3F50CDE7" w14:textId="77777777" w:rsidR="00D72693" w:rsidRPr="00743DF3" w:rsidRDefault="00AA0066" w:rsidP="004A2346">
            <w:pPr>
              <w:pStyle w:val="Tabellentext"/>
            </w:pPr>
            <w:r>
              <w:t>Hüftgelenknahe Femurfraktur</w:t>
            </w:r>
          </w:p>
        </w:tc>
      </w:tr>
      <w:tr w:rsidR="00D72693" w:rsidRPr="00743DF3" w14:paraId="58A4DBBD"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57A8567A" w14:textId="77777777" w:rsidR="00D72693" w:rsidRPr="00743DF3" w:rsidRDefault="00AA0066" w:rsidP="000D33A4">
            <w:pPr>
              <w:pStyle w:val="Tabellentext"/>
              <w:tabs>
                <w:tab w:val="left" w:pos="1110"/>
              </w:tabs>
            </w:pPr>
            <w:r>
              <w:t>17/6</w:t>
            </w:r>
            <w:r>
              <w:tab/>
            </w:r>
          </w:p>
        </w:tc>
        <w:tc>
          <w:tcPr>
            <w:tcW w:w="7857" w:type="dxa"/>
          </w:tcPr>
          <w:p w14:paraId="700A5D29" w14:textId="77777777" w:rsidR="00D72693" w:rsidRPr="00743DF3" w:rsidRDefault="00AA0066" w:rsidP="004A2346">
            <w:pPr>
              <w:pStyle w:val="Tabellentext"/>
            </w:pPr>
            <w:r>
              <w:t>Knie-Schlittenprothesen-Erstimplantation</w:t>
            </w:r>
          </w:p>
        </w:tc>
      </w:tr>
      <w:tr w:rsidR="00D72693" w:rsidRPr="00743DF3" w14:paraId="0A887C32"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478EC697" w14:textId="77777777" w:rsidR="00D72693" w:rsidRPr="00743DF3" w:rsidRDefault="00AA0066" w:rsidP="000D33A4">
            <w:pPr>
              <w:pStyle w:val="Tabellentext"/>
              <w:tabs>
                <w:tab w:val="left" w:pos="1110"/>
              </w:tabs>
            </w:pPr>
            <w:r>
              <w:t>18/1</w:t>
            </w:r>
            <w:r>
              <w:tab/>
            </w:r>
          </w:p>
        </w:tc>
        <w:tc>
          <w:tcPr>
            <w:tcW w:w="7857" w:type="dxa"/>
          </w:tcPr>
          <w:p w14:paraId="4B655C08" w14:textId="77777777" w:rsidR="00D72693" w:rsidRPr="00743DF3" w:rsidRDefault="00AA0066" w:rsidP="004A2346">
            <w:pPr>
              <w:pStyle w:val="Tabellentext"/>
            </w:pPr>
            <w:r>
              <w:t>Mammachirurgie</w:t>
            </w:r>
          </w:p>
        </w:tc>
      </w:tr>
      <w:tr w:rsidR="00D72693" w:rsidRPr="00743DF3" w14:paraId="3A5038A9" w14:textId="77777777" w:rsidTr="00D72693">
        <w:trPr>
          <w:cnfStyle w:val="000000100000" w:firstRow="0" w:lastRow="0" w:firstColumn="0" w:lastColumn="0" w:oddVBand="0" w:evenVBand="0" w:oddHBand="1" w:evenHBand="0" w:firstRowFirstColumn="0" w:firstRowLastColumn="0" w:lastRowFirstColumn="0" w:lastRowLastColumn="0"/>
          <w:trHeight w:val="378"/>
          <w:ins w:id="208" w:author="IQTIG" w:date="2020-04-28T19:36:00Z"/>
        </w:trPr>
        <w:tc>
          <w:tcPr>
            <w:tcW w:w="1843" w:type="dxa"/>
          </w:tcPr>
          <w:p w14:paraId="3111431C" w14:textId="77777777" w:rsidR="00D72693" w:rsidRPr="00743DF3" w:rsidRDefault="00AA0066" w:rsidP="000D33A4">
            <w:pPr>
              <w:pStyle w:val="Tabellentext"/>
              <w:tabs>
                <w:tab w:val="left" w:pos="1110"/>
              </w:tabs>
              <w:rPr>
                <w:ins w:id="209" w:author="IQTIG" w:date="2020-04-28T19:36:00Z"/>
              </w:rPr>
            </w:pPr>
            <w:ins w:id="210" w:author="IQTIG" w:date="2020-04-28T19:36:00Z">
              <w:r>
                <w:t>CHE</w:t>
              </w:r>
              <w:r>
                <w:tab/>
              </w:r>
            </w:ins>
          </w:p>
        </w:tc>
        <w:tc>
          <w:tcPr>
            <w:tcW w:w="7857" w:type="dxa"/>
          </w:tcPr>
          <w:p w14:paraId="7E4864CE" w14:textId="77777777" w:rsidR="00D72693" w:rsidRPr="00743DF3" w:rsidRDefault="00AA0066" w:rsidP="004A2346">
            <w:pPr>
              <w:pStyle w:val="Tabellentext"/>
              <w:rPr>
                <w:ins w:id="211" w:author="IQTIG" w:date="2020-04-28T19:36:00Z"/>
              </w:rPr>
            </w:pPr>
            <w:ins w:id="212" w:author="IQTIG" w:date="2020-04-28T19:36:00Z">
              <w:r>
                <w:t>Cholezystektomie</w:t>
              </w:r>
            </w:ins>
          </w:p>
        </w:tc>
      </w:tr>
      <w:tr w:rsidR="00D72693" w:rsidRPr="00743DF3" w14:paraId="7EC45DC8"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329A6EC2" w14:textId="77777777" w:rsidR="00D72693" w:rsidRPr="00743DF3" w:rsidRDefault="00AA0066" w:rsidP="000D33A4">
            <w:pPr>
              <w:pStyle w:val="Tabellentext"/>
              <w:tabs>
                <w:tab w:val="left" w:pos="1110"/>
              </w:tabs>
            </w:pPr>
            <w:r>
              <w:t>CHE_HE</w:t>
            </w:r>
            <w:r>
              <w:tab/>
            </w:r>
          </w:p>
        </w:tc>
        <w:tc>
          <w:tcPr>
            <w:tcW w:w="7857" w:type="dxa"/>
          </w:tcPr>
          <w:p w14:paraId="6997C744" w14:textId="77777777" w:rsidR="00D72693" w:rsidRPr="00743DF3" w:rsidRDefault="00AA0066" w:rsidP="004A2346">
            <w:pPr>
              <w:pStyle w:val="Tabellentext"/>
            </w:pPr>
            <w:r>
              <w:t>Cholezystektomie (nur Hessen)</w:t>
            </w:r>
          </w:p>
        </w:tc>
      </w:tr>
      <w:tr w:rsidR="00D72693" w:rsidRPr="00743DF3" w14:paraId="2332F59F"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4E4EB8F1" w14:textId="77777777" w:rsidR="00D72693" w:rsidRPr="00743DF3" w:rsidRDefault="00AA0066" w:rsidP="000D33A4">
            <w:pPr>
              <w:pStyle w:val="Tabellentext"/>
              <w:tabs>
                <w:tab w:val="left" w:pos="1110"/>
              </w:tabs>
            </w:pPr>
            <w:r>
              <w:t>DEK</w:t>
            </w:r>
            <w:r>
              <w:tab/>
            </w:r>
          </w:p>
        </w:tc>
        <w:tc>
          <w:tcPr>
            <w:tcW w:w="7857" w:type="dxa"/>
          </w:tcPr>
          <w:p w14:paraId="3D19D5FC" w14:textId="77777777" w:rsidR="00D72693" w:rsidRPr="00743DF3" w:rsidRDefault="00AA0066" w:rsidP="004A2346">
            <w:pPr>
              <w:pStyle w:val="Tabellentext"/>
            </w:pPr>
            <w:r>
              <w:t>Dekubitusprophylaxe</w:t>
            </w:r>
          </w:p>
        </w:tc>
      </w:tr>
      <w:tr w:rsidR="00D72693" w:rsidRPr="00743DF3" w14:paraId="2AA1E3D0"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75059CC4" w14:textId="77777777" w:rsidR="00D72693" w:rsidRPr="00743DF3" w:rsidRDefault="00AA0066" w:rsidP="000D33A4">
            <w:pPr>
              <w:pStyle w:val="Tabellentext"/>
              <w:tabs>
                <w:tab w:val="left" w:pos="1110"/>
              </w:tabs>
            </w:pPr>
            <w:r>
              <w:t>HCH</w:t>
            </w:r>
            <w:r>
              <w:tab/>
            </w:r>
          </w:p>
        </w:tc>
        <w:tc>
          <w:tcPr>
            <w:tcW w:w="7857" w:type="dxa"/>
          </w:tcPr>
          <w:p w14:paraId="735BFA65" w14:textId="77777777" w:rsidR="00D72693" w:rsidRPr="00743DF3" w:rsidRDefault="00AA0066" w:rsidP="004A2346">
            <w:pPr>
              <w:pStyle w:val="Tabellentext"/>
            </w:pPr>
            <w:r>
              <w:t>Herzchirurgie</w:t>
            </w:r>
          </w:p>
        </w:tc>
      </w:tr>
      <w:tr w:rsidR="00D72693" w:rsidRPr="00743DF3" w14:paraId="45B7E7BC"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1FAD646D" w14:textId="77777777" w:rsidR="00D72693" w:rsidRPr="00743DF3" w:rsidRDefault="00AA0066" w:rsidP="000D33A4">
            <w:pPr>
              <w:pStyle w:val="Tabellentext"/>
              <w:tabs>
                <w:tab w:val="left" w:pos="1110"/>
              </w:tabs>
            </w:pPr>
            <w:r>
              <w:t>HEP</w:t>
            </w:r>
            <w:r>
              <w:tab/>
            </w:r>
          </w:p>
        </w:tc>
        <w:tc>
          <w:tcPr>
            <w:tcW w:w="7857" w:type="dxa"/>
          </w:tcPr>
          <w:p w14:paraId="59F27679" w14:textId="77777777" w:rsidR="00D72693" w:rsidRPr="00743DF3" w:rsidRDefault="00AA0066" w:rsidP="004A2346">
            <w:pPr>
              <w:pStyle w:val="Tabellentext"/>
            </w:pPr>
            <w:r>
              <w:t>Hüftendoprothesenversorgung</w:t>
            </w:r>
          </w:p>
        </w:tc>
      </w:tr>
      <w:tr w:rsidR="00D72693" w:rsidRPr="00743DF3" w14:paraId="4D82224C"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3B41E0BA" w14:textId="77777777" w:rsidR="00D72693" w:rsidRPr="00743DF3" w:rsidRDefault="00AA0066" w:rsidP="000D33A4">
            <w:pPr>
              <w:pStyle w:val="Tabellentext"/>
              <w:tabs>
                <w:tab w:val="left" w:pos="1110"/>
              </w:tabs>
            </w:pPr>
            <w:r>
              <w:t>HTXM</w:t>
            </w:r>
            <w:r>
              <w:tab/>
            </w:r>
          </w:p>
        </w:tc>
        <w:tc>
          <w:tcPr>
            <w:tcW w:w="7857" w:type="dxa"/>
          </w:tcPr>
          <w:p w14:paraId="695719B5" w14:textId="77777777" w:rsidR="00D72693" w:rsidRPr="00743DF3" w:rsidRDefault="00AA0066" w:rsidP="004A2346">
            <w:pPr>
              <w:pStyle w:val="Tabellentext"/>
            </w:pPr>
            <w:r>
              <w:t>Herztransplantation, Herzunterstützungssysteme/Kunstherzen</w:t>
            </w:r>
          </w:p>
        </w:tc>
      </w:tr>
      <w:tr w:rsidR="00D72693" w:rsidRPr="00743DF3" w14:paraId="7FCCA9E5"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146AACE2" w14:textId="77777777" w:rsidR="00D72693" w:rsidRPr="00743DF3" w:rsidRDefault="00AA0066" w:rsidP="000D33A4">
            <w:pPr>
              <w:pStyle w:val="Tabellentext"/>
              <w:tabs>
                <w:tab w:val="left" w:pos="1110"/>
              </w:tabs>
            </w:pPr>
            <w:r>
              <w:t>KEP</w:t>
            </w:r>
            <w:r>
              <w:tab/>
            </w:r>
          </w:p>
        </w:tc>
        <w:tc>
          <w:tcPr>
            <w:tcW w:w="7857" w:type="dxa"/>
          </w:tcPr>
          <w:p w14:paraId="5B770376" w14:textId="77777777" w:rsidR="00D72693" w:rsidRPr="00743DF3" w:rsidRDefault="00AA0066" w:rsidP="004A2346">
            <w:pPr>
              <w:pStyle w:val="Tabellentext"/>
            </w:pPr>
            <w:r>
              <w:t>Knieendoprothesenversorgung</w:t>
            </w:r>
          </w:p>
        </w:tc>
      </w:tr>
      <w:tr w:rsidR="00D72693" w:rsidRPr="00743DF3" w14:paraId="10B11D75" w14:textId="77777777" w:rsidTr="00D72693">
        <w:trPr>
          <w:cnfStyle w:val="000000010000" w:firstRow="0" w:lastRow="0" w:firstColumn="0" w:lastColumn="0" w:oddVBand="0" w:evenVBand="0" w:oddHBand="0" w:evenHBand="1" w:firstRowFirstColumn="0" w:firstRowLastColumn="0" w:lastRowFirstColumn="0" w:lastRowLastColumn="0"/>
          <w:trHeight w:val="378"/>
          <w:ins w:id="213" w:author="IQTIG" w:date="2020-04-28T19:36:00Z"/>
        </w:trPr>
        <w:tc>
          <w:tcPr>
            <w:tcW w:w="1843" w:type="dxa"/>
          </w:tcPr>
          <w:p w14:paraId="699EA2D6" w14:textId="77777777" w:rsidR="00D72693" w:rsidRPr="00743DF3" w:rsidRDefault="00AA0066" w:rsidP="000D33A4">
            <w:pPr>
              <w:pStyle w:val="Tabellentext"/>
              <w:tabs>
                <w:tab w:val="left" w:pos="1110"/>
              </w:tabs>
              <w:rPr>
                <w:ins w:id="214" w:author="IQTIG" w:date="2020-04-28T19:36:00Z"/>
              </w:rPr>
            </w:pPr>
            <w:ins w:id="215" w:author="IQTIG" w:date="2020-04-28T19:36:00Z">
              <w:r>
                <w:t>LLS</w:t>
              </w:r>
              <w:r>
                <w:tab/>
              </w:r>
            </w:ins>
          </w:p>
        </w:tc>
        <w:tc>
          <w:tcPr>
            <w:tcW w:w="7857" w:type="dxa"/>
          </w:tcPr>
          <w:p w14:paraId="05D9D445" w14:textId="77777777" w:rsidR="00D72693" w:rsidRPr="00743DF3" w:rsidRDefault="00AA0066" w:rsidP="004A2346">
            <w:pPr>
              <w:pStyle w:val="Tabellentext"/>
              <w:rPr>
                <w:ins w:id="216" w:author="IQTIG" w:date="2020-04-28T19:36:00Z"/>
              </w:rPr>
            </w:pPr>
            <w:ins w:id="217" w:author="IQTIG" w:date="2020-04-28T19:36:00Z">
              <w:r>
                <w:t>Leberlebendspende</w:t>
              </w:r>
            </w:ins>
          </w:p>
        </w:tc>
      </w:tr>
      <w:tr w:rsidR="00D72693" w:rsidRPr="00743DF3" w14:paraId="0DE274AB" w14:textId="77777777" w:rsidTr="00D72693">
        <w:trPr>
          <w:cnfStyle w:val="000000100000" w:firstRow="0" w:lastRow="0" w:firstColumn="0" w:lastColumn="0" w:oddVBand="0" w:evenVBand="0" w:oddHBand="1" w:evenHBand="0" w:firstRowFirstColumn="0" w:firstRowLastColumn="0" w:lastRowFirstColumn="0" w:lastRowLastColumn="0"/>
          <w:trHeight w:val="378"/>
          <w:ins w:id="218" w:author="IQTIG" w:date="2020-04-28T19:36:00Z"/>
        </w:trPr>
        <w:tc>
          <w:tcPr>
            <w:tcW w:w="1843" w:type="dxa"/>
          </w:tcPr>
          <w:p w14:paraId="75C3C26E" w14:textId="77777777" w:rsidR="00D72693" w:rsidRPr="00743DF3" w:rsidRDefault="00AA0066" w:rsidP="000D33A4">
            <w:pPr>
              <w:pStyle w:val="Tabellentext"/>
              <w:tabs>
                <w:tab w:val="left" w:pos="1110"/>
              </w:tabs>
              <w:rPr>
                <w:ins w:id="219" w:author="IQTIG" w:date="2020-04-28T19:36:00Z"/>
              </w:rPr>
            </w:pPr>
            <w:ins w:id="220" w:author="IQTIG" w:date="2020-04-28T19:36:00Z">
              <w:r>
                <w:t>LTX</w:t>
              </w:r>
              <w:r>
                <w:tab/>
              </w:r>
            </w:ins>
          </w:p>
        </w:tc>
        <w:tc>
          <w:tcPr>
            <w:tcW w:w="7857" w:type="dxa"/>
          </w:tcPr>
          <w:p w14:paraId="7206E740" w14:textId="77777777" w:rsidR="00D72693" w:rsidRPr="00743DF3" w:rsidRDefault="00AA0066" w:rsidP="004A2346">
            <w:pPr>
              <w:pStyle w:val="Tabellentext"/>
              <w:rPr>
                <w:ins w:id="221" w:author="IQTIG" w:date="2020-04-28T19:36:00Z"/>
              </w:rPr>
            </w:pPr>
            <w:ins w:id="222" w:author="IQTIG" w:date="2020-04-28T19:36:00Z">
              <w:r>
                <w:t>Lebertransplantation</w:t>
              </w:r>
            </w:ins>
          </w:p>
        </w:tc>
      </w:tr>
      <w:tr w:rsidR="00D72693" w:rsidRPr="00743DF3" w14:paraId="168D2C73"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43A285AF" w14:textId="77777777" w:rsidR="00D72693" w:rsidRPr="00743DF3" w:rsidRDefault="00AA0066" w:rsidP="000D33A4">
            <w:pPr>
              <w:pStyle w:val="Tabellentext"/>
              <w:tabs>
                <w:tab w:val="left" w:pos="1110"/>
              </w:tabs>
            </w:pPr>
            <w:r>
              <w:t>LUTX</w:t>
            </w:r>
            <w:r>
              <w:tab/>
            </w:r>
          </w:p>
        </w:tc>
        <w:tc>
          <w:tcPr>
            <w:tcW w:w="7857" w:type="dxa"/>
          </w:tcPr>
          <w:p w14:paraId="4CEF61F1" w14:textId="77777777" w:rsidR="00D72693" w:rsidRPr="00743DF3" w:rsidRDefault="00AA0066" w:rsidP="004A2346">
            <w:pPr>
              <w:pStyle w:val="Tabellentext"/>
            </w:pPr>
            <w:r>
              <w:t>Lungen- und Herz-Lungentransplantation</w:t>
            </w:r>
          </w:p>
        </w:tc>
      </w:tr>
      <w:tr w:rsidR="00D72693" w:rsidRPr="00743DF3" w14:paraId="18B02C10"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40EEFFB5" w14:textId="77777777" w:rsidR="00D72693" w:rsidRPr="00743DF3" w:rsidRDefault="00AA0066" w:rsidP="000D33A4">
            <w:pPr>
              <w:pStyle w:val="Tabellentext"/>
              <w:tabs>
                <w:tab w:val="left" w:pos="1110"/>
              </w:tabs>
            </w:pPr>
            <w:r>
              <w:t>MRE_HE</w:t>
            </w:r>
            <w:r>
              <w:tab/>
            </w:r>
          </w:p>
        </w:tc>
        <w:tc>
          <w:tcPr>
            <w:tcW w:w="7857" w:type="dxa"/>
          </w:tcPr>
          <w:p w14:paraId="2BD4AAFB" w14:textId="77777777" w:rsidR="00D72693" w:rsidRPr="00743DF3" w:rsidRDefault="00AA0066" w:rsidP="004A2346">
            <w:pPr>
              <w:pStyle w:val="Tabellentext"/>
            </w:pPr>
            <w:r>
              <w:t>Multiresistente Erreger (nur Hessen)</w:t>
            </w:r>
          </w:p>
        </w:tc>
      </w:tr>
      <w:tr w:rsidR="00D72693" w:rsidRPr="00743DF3" w14:paraId="0B8AD5A4"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3997233A" w14:textId="77777777" w:rsidR="00D72693" w:rsidRPr="00743DF3" w:rsidRDefault="00AA0066" w:rsidP="000D33A4">
            <w:pPr>
              <w:pStyle w:val="Tabellentext"/>
              <w:tabs>
                <w:tab w:val="left" w:pos="1110"/>
              </w:tabs>
            </w:pPr>
            <w:r>
              <w:lastRenderedPageBreak/>
              <w:t>NEO</w:t>
            </w:r>
            <w:r>
              <w:tab/>
            </w:r>
          </w:p>
        </w:tc>
        <w:tc>
          <w:tcPr>
            <w:tcW w:w="7857" w:type="dxa"/>
          </w:tcPr>
          <w:p w14:paraId="762F317F" w14:textId="77777777" w:rsidR="00D72693" w:rsidRPr="00743DF3" w:rsidRDefault="00AA0066" w:rsidP="004A2346">
            <w:pPr>
              <w:pStyle w:val="Tabellentext"/>
            </w:pPr>
            <w:r>
              <w:t>Neonatologie</w:t>
            </w:r>
          </w:p>
        </w:tc>
      </w:tr>
      <w:tr w:rsidR="00D72693" w:rsidRPr="00743DF3" w14:paraId="6CBC0900" w14:textId="77777777" w:rsidTr="00D72693">
        <w:trPr>
          <w:cnfStyle w:val="000000100000" w:firstRow="0" w:lastRow="0" w:firstColumn="0" w:lastColumn="0" w:oddVBand="0" w:evenVBand="0" w:oddHBand="1" w:evenHBand="0" w:firstRowFirstColumn="0" w:firstRowLastColumn="0" w:lastRowFirstColumn="0" w:lastRowLastColumn="0"/>
          <w:trHeight w:val="378"/>
          <w:ins w:id="223" w:author="IQTIG" w:date="2020-04-28T19:36:00Z"/>
        </w:trPr>
        <w:tc>
          <w:tcPr>
            <w:tcW w:w="1843" w:type="dxa"/>
          </w:tcPr>
          <w:p w14:paraId="6832BBD5" w14:textId="77777777" w:rsidR="00D72693" w:rsidRPr="00743DF3" w:rsidRDefault="00AA0066" w:rsidP="000D33A4">
            <w:pPr>
              <w:pStyle w:val="Tabellentext"/>
              <w:tabs>
                <w:tab w:val="left" w:pos="1110"/>
              </w:tabs>
              <w:rPr>
                <w:ins w:id="224" w:author="IQTIG" w:date="2020-04-28T19:36:00Z"/>
              </w:rPr>
            </w:pPr>
            <w:ins w:id="225" w:author="IQTIG" w:date="2020-04-28T19:36:00Z">
              <w:r>
                <w:t>NLS</w:t>
              </w:r>
              <w:r>
                <w:tab/>
              </w:r>
            </w:ins>
          </w:p>
        </w:tc>
        <w:tc>
          <w:tcPr>
            <w:tcW w:w="7857" w:type="dxa"/>
          </w:tcPr>
          <w:p w14:paraId="7D5CD09D" w14:textId="77777777" w:rsidR="00D72693" w:rsidRPr="00743DF3" w:rsidRDefault="00AA0066" w:rsidP="004A2346">
            <w:pPr>
              <w:pStyle w:val="Tabellentext"/>
              <w:rPr>
                <w:ins w:id="226" w:author="IQTIG" w:date="2020-04-28T19:36:00Z"/>
              </w:rPr>
            </w:pPr>
            <w:ins w:id="227" w:author="IQTIG" w:date="2020-04-28T19:36:00Z">
              <w:r>
                <w:t>Nierenlebendspende</w:t>
              </w:r>
            </w:ins>
          </w:p>
        </w:tc>
      </w:tr>
      <w:tr w:rsidR="00D72693" w:rsidRPr="00743DF3" w14:paraId="66EE1B06"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04B2297C" w14:textId="77777777" w:rsidR="00D72693" w:rsidRPr="00743DF3" w:rsidRDefault="00AA0066" w:rsidP="000D33A4">
            <w:pPr>
              <w:pStyle w:val="Tabellentext"/>
              <w:tabs>
                <w:tab w:val="left" w:pos="1110"/>
              </w:tabs>
            </w:pPr>
            <w:r>
              <w:t>NNH</w:t>
            </w:r>
            <w:r>
              <w:tab/>
            </w:r>
          </w:p>
        </w:tc>
        <w:tc>
          <w:tcPr>
            <w:tcW w:w="7857" w:type="dxa"/>
          </w:tcPr>
          <w:p w14:paraId="41EE1D7D" w14:textId="77777777" w:rsidR="00D72693" w:rsidRPr="00743DF3" w:rsidRDefault="00AA0066" w:rsidP="004A2346">
            <w:pPr>
              <w:pStyle w:val="Tabellentext"/>
            </w:pPr>
            <w:r>
              <w:t>Endonasale Nasennebenhöhleneingriffe</w:t>
            </w:r>
          </w:p>
        </w:tc>
      </w:tr>
      <w:tr w:rsidR="00D72693" w:rsidRPr="00743DF3" w14:paraId="41645A22"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578FB47B" w14:textId="77777777" w:rsidR="00D72693" w:rsidRPr="00743DF3" w:rsidRDefault="00AA0066" w:rsidP="000D33A4">
            <w:pPr>
              <w:pStyle w:val="Tabellentext"/>
              <w:tabs>
                <w:tab w:val="left" w:pos="1110"/>
              </w:tabs>
            </w:pPr>
            <w:r>
              <w:t>PCI</w:t>
            </w:r>
            <w:r>
              <w:tab/>
            </w:r>
          </w:p>
        </w:tc>
        <w:tc>
          <w:tcPr>
            <w:tcW w:w="7857" w:type="dxa"/>
          </w:tcPr>
          <w:p w14:paraId="3F0BC3D3" w14:textId="77777777" w:rsidR="00D72693" w:rsidRPr="00743DF3" w:rsidRDefault="00AA0066" w:rsidP="004A2346">
            <w:pPr>
              <w:pStyle w:val="Tabellentext"/>
            </w:pPr>
            <w:r>
              <w:t>Perkutane Koronarintervention und Koronarangiographie</w:t>
            </w:r>
          </w:p>
        </w:tc>
      </w:tr>
      <w:tr w:rsidR="00D72693" w:rsidRPr="00743DF3" w14:paraId="3C6BB5DB"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41E29415" w14:textId="77777777" w:rsidR="00D72693" w:rsidRPr="00743DF3" w:rsidRDefault="00AA0066" w:rsidP="000D33A4">
            <w:pPr>
              <w:pStyle w:val="Tabellentext"/>
              <w:tabs>
                <w:tab w:val="left" w:pos="1110"/>
              </w:tabs>
            </w:pPr>
            <w:r>
              <w:t>PNEU</w:t>
            </w:r>
            <w:r>
              <w:tab/>
            </w:r>
          </w:p>
        </w:tc>
        <w:tc>
          <w:tcPr>
            <w:tcW w:w="7857" w:type="dxa"/>
          </w:tcPr>
          <w:p w14:paraId="2C57B947" w14:textId="77777777" w:rsidR="00D72693" w:rsidRPr="00743DF3" w:rsidRDefault="00AA0066" w:rsidP="004A2346">
            <w:pPr>
              <w:pStyle w:val="Tabellentext"/>
            </w:pPr>
            <w:r>
              <w:t>Ambulant erworbene Pneumonie</w:t>
            </w:r>
          </w:p>
        </w:tc>
      </w:tr>
      <w:tr w:rsidR="00D72693" w:rsidRPr="00743DF3" w14:paraId="092DC17D" w14:textId="77777777" w:rsidTr="00D72693">
        <w:trPr>
          <w:cnfStyle w:val="000000100000" w:firstRow="0" w:lastRow="0" w:firstColumn="0" w:lastColumn="0" w:oddVBand="0" w:evenVBand="0" w:oddHBand="1" w:evenHBand="0" w:firstRowFirstColumn="0" w:firstRowLastColumn="0" w:lastRowFirstColumn="0" w:lastRowLastColumn="0"/>
          <w:trHeight w:val="378"/>
          <w:ins w:id="228" w:author="IQTIG" w:date="2020-04-28T19:36:00Z"/>
        </w:trPr>
        <w:tc>
          <w:tcPr>
            <w:tcW w:w="1843" w:type="dxa"/>
          </w:tcPr>
          <w:p w14:paraId="0B2C5CF7" w14:textId="77777777" w:rsidR="00D72693" w:rsidRPr="00743DF3" w:rsidRDefault="00AA0066" w:rsidP="000D33A4">
            <w:pPr>
              <w:pStyle w:val="Tabellentext"/>
              <w:tabs>
                <w:tab w:val="left" w:pos="1110"/>
              </w:tabs>
              <w:rPr>
                <w:ins w:id="229" w:author="IQTIG" w:date="2020-04-28T19:36:00Z"/>
              </w:rPr>
            </w:pPr>
            <w:ins w:id="230" w:author="IQTIG" w:date="2020-04-28T19:36:00Z">
              <w:r>
                <w:t>PNTX</w:t>
              </w:r>
              <w:r>
                <w:tab/>
              </w:r>
            </w:ins>
          </w:p>
        </w:tc>
        <w:tc>
          <w:tcPr>
            <w:tcW w:w="7857" w:type="dxa"/>
          </w:tcPr>
          <w:p w14:paraId="3FF7315E" w14:textId="77777777" w:rsidR="00D72693" w:rsidRPr="00743DF3" w:rsidRDefault="00AA0066" w:rsidP="004A2346">
            <w:pPr>
              <w:pStyle w:val="Tabellentext"/>
              <w:rPr>
                <w:ins w:id="231" w:author="IQTIG" w:date="2020-04-28T19:36:00Z"/>
              </w:rPr>
            </w:pPr>
            <w:ins w:id="232" w:author="IQTIG" w:date="2020-04-28T19:36:00Z">
              <w:r>
                <w:t>Nieren- und Pankreas- (Nieren-) transplantation</w:t>
              </w:r>
            </w:ins>
          </w:p>
        </w:tc>
      </w:tr>
      <w:tr w:rsidR="00D72693" w:rsidRPr="00743DF3" w14:paraId="262160B6"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3B647FD3" w14:textId="77777777" w:rsidR="00D72693" w:rsidRPr="00743DF3" w:rsidRDefault="00AA0066" w:rsidP="000D33A4">
            <w:pPr>
              <w:pStyle w:val="Tabellentext"/>
              <w:tabs>
                <w:tab w:val="left" w:pos="1110"/>
              </w:tabs>
            </w:pPr>
            <w:r>
              <w:t>SA_FRUEHREHA_HE</w:t>
            </w:r>
            <w:r>
              <w:tab/>
            </w:r>
          </w:p>
        </w:tc>
        <w:tc>
          <w:tcPr>
            <w:tcW w:w="7857" w:type="dxa"/>
          </w:tcPr>
          <w:p w14:paraId="198889F6" w14:textId="77777777" w:rsidR="00D72693" w:rsidRPr="00743DF3" w:rsidRDefault="00AA0066" w:rsidP="004A2346">
            <w:pPr>
              <w:pStyle w:val="Tabellentext"/>
            </w:pPr>
            <w:r>
              <w:t>Schlaganfall-Frührehabilitation (nur Hessen)</w:t>
            </w:r>
          </w:p>
        </w:tc>
      </w:tr>
    </w:tbl>
    <w:p w14:paraId="6987DE63" w14:textId="77777777" w:rsidR="00FD69B0" w:rsidRDefault="00FD69B0">
      <w:pPr>
        <w:sectPr w:rsidR="00FD69B0" w:rsidSect="00D72693">
          <w:headerReference w:type="even" r:id="rId49"/>
          <w:headerReference w:type="default" r:id="rId50"/>
          <w:footerReference w:type="even" r:id="rId51"/>
          <w:footerReference w:type="default" r:id="rId52"/>
          <w:headerReference w:type="first" r:id="rId53"/>
          <w:footerReference w:type="first" r:id="rId54"/>
          <w:pgSz w:w="11906" w:h="16838"/>
          <w:pgMar w:top="1134" w:right="1418" w:bottom="1134" w:left="1418" w:header="567" w:footer="737" w:gutter="0"/>
          <w:cols w:space="708"/>
          <w:docGrid w:linePitch="360"/>
        </w:sectPr>
      </w:pPr>
    </w:p>
    <w:p w14:paraId="1C6B659E" w14:textId="77777777" w:rsidR="006D1B0D" w:rsidRDefault="00AA0066" w:rsidP="00CB49A6">
      <w:pPr>
        <w:pStyle w:val="berschrift1ohneGliederung"/>
      </w:pPr>
      <w:bookmarkStart w:id="233" w:name="_Toc38995177"/>
      <w:r w:rsidRPr="00CB49A6">
        <w:lastRenderedPageBreak/>
        <w:t>Anhang</w:t>
      </w:r>
      <w:r>
        <w:t xml:space="preserve"> II: Listen</w:t>
      </w:r>
      <w:bookmarkEnd w:id="233"/>
    </w:p>
    <w:p w14:paraId="5F261638" w14:textId="77777777" w:rsidR="008251A1" w:rsidRPr="008251A1" w:rsidRDefault="00AA0066" w:rsidP="008251A1">
      <w:pPr>
        <w:rPr>
          <w:szCs w:val="20"/>
        </w:rPr>
      </w:pPr>
      <w:r>
        <w:rPr>
          <w:szCs w:val="20"/>
        </w:rPr>
        <w:t>Keine Listen in Verwendung.</w:t>
      </w:r>
    </w:p>
    <w:p w14:paraId="532F488C" w14:textId="77777777" w:rsidR="00FD69B0" w:rsidRDefault="00FD69B0">
      <w:pPr>
        <w:sectPr w:rsidR="00FD69B0" w:rsidSect="00512E87">
          <w:headerReference w:type="even" r:id="rId55"/>
          <w:headerReference w:type="default" r:id="rId56"/>
          <w:footerReference w:type="even" r:id="rId57"/>
          <w:footerReference w:type="default" r:id="rId58"/>
          <w:headerReference w:type="first" r:id="rId59"/>
          <w:footerReference w:type="first" r:id="rId60"/>
          <w:pgSz w:w="16838" w:h="11906" w:orient="landscape" w:code="9"/>
          <w:pgMar w:top="1418" w:right="1134" w:bottom="1418" w:left="1134" w:header="567" w:footer="737" w:gutter="0"/>
          <w:cols w:space="708"/>
          <w:docGrid w:linePitch="360"/>
        </w:sectPr>
      </w:pPr>
    </w:p>
    <w:p w14:paraId="57FEF368" w14:textId="77777777" w:rsidR="00AB192A" w:rsidRPr="00466442" w:rsidRDefault="00AA0066" w:rsidP="00466442">
      <w:pPr>
        <w:pStyle w:val="berschrift1ohneGliederung"/>
      </w:pPr>
      <w:bookmarkStart w:id="234" w:name="_Toc38995178"/>
      <w:r w:rsidRPr="00466442">
        <w:lastRenderedPageBreak/>
        <w:t>Anhang</w:t>
      </w:r>
      <w:r>
        <w:t xml:space="preserve"> III</w:t>
      </w:r>
      <w:r w:rsidRPr="00466442">
        <w:t xml:space="preserve">: </w:t>
      </w:r>
      <w:r>
        <w:t>Vorberechnungen</w:t>
      </w:r>
      <w:bookmarkEnd w:id="234"/>
    </w:p>
    <w:p w14:paraId="6ACCC0BC" w14:textId="77777777" w:rsidR="0020484F" w:rsidRPr="00A36F56" w:rsidRDefault="00AA0066" w:rsidP="00AF1BDA">
      <w:r>
        <w:t>Keine Vorberechnungen in Verwendung.</w:t>
      </w:r>
    </w:p>
    <w:p w14:paraId="4C0AD1F9" w14:textId="77777777" w:rsidR="00FD69B0" w:rsidRDefault="00FD69B0">
      <w:pPr>
        <w:sectPr w:rsidR="00FD69B0" w:rsidSect="00F06857">
          <w:headerReference w:type="even" r:id="rId61"/>
          <w:headerReference w:type="default" r:id="rId62"/>
          <w:footerReference w:type="even" r:id="rId63"/>
          <w:footerReference w:type="default" r:id="rId64"/>
          <w:headerReference w:type="first" r:id="rId65"/>
          <w:footerReference w:type="first" r:id="rId66"/>
          <w:pgSz w:w="16838" w:h="11906" w:orient="landscape" w:code="9"/>
          <w:pgMar w:top="1418" w:right="1134" w:bottom="1418" w:left="1134" w:header="567" w:footer="737" w:gutter="0"/>
          <w:cols w:space="708"/>
          <w:docGrid w:linePitch="360"/>
        </w:sectPr>
      </w:pPr>
    </w:p>
    <w:p w14:paraId="56262A07" w14:textId="77777777" w:rsidR="00AB192A" w:rsidRPr="00466442" w:rsidRDefault="00AA0066" w:rsidP="00466442">
      <w:pPr>
        <w:pStyle w:val="berschrift1ohneGliederung"/>
      </w:pPr>
      <w:bookmarkStart w:id="235" w:name="_Toc38995179"/>
      <w:r w:rsidRPr="00466442">
        <w:lastRenderedPageBreak/>
        <w:t>Anhang</w:t>
      </w:r>
      <w:r>
        <w:t xml:space="preserve"> IV</w:t>
      </w:r>
      <w:r w:rsidRPr="00466442">
        <w:t>: Funktionen</w:t>
      </w:r>
      <w:bookmarkEnd w:id="235"/>
    </w:p>
    <w:p w14:paraId="11272FF4" w14:textId="77777777" w:rsidR="00AB192A" w:rsidRPr="00A36F56" w:rsidRDefault="00AA0066" w:rsidP="00AF1BDA">
      <w:r>
        <w:t>Keine Funktionen in Verwendung.</w:t>
      </w:r>
    </w:p>
    <w:p w14:paraId="27675C37" w14:textId="77777777" w:rsidR="00FD69B0" w:rsidRDefault="00FD69B0">
      <w:pPr>
        <w:sectPr w:rsidR="00FD69B0" w:rsidSect="00E3307C">
          <w:headerReference w:type="even" r:id="rId67"/>
          <w:headerReference w:type="default" r:id="rId68"/>
          <w:footerReference w:type="even" r:id="rId69"/>
          <w:footerReference w:type="default" r:id="rId70"/>
          <w:headerReference w:type="first" r:id="rId71"/>
          <w:footerReference w:type="first" r:id="rId72"/>
          <w:pgSz w:w="16838" w:h="11906" w:orient="landscape" w:code="9"/>
          <w:pgMar w:top="1418" w:right="1134" w:bottom="1418" w:left="1134" w:header="567" w:footer="737" w:gutter="0"/>
          <w:cols w:space="708"/>
          <w:docGrid w:linePitch="360"/>
        </w:sectPr>
      </w:pPr>
    </w:p>
    <w:p w14:paraId="434962C7" w14:textId="77777777" w:rsidR="00D6289D" w:rsidRDefault="00AA0066" w:rsidP="00D6289D">
      <w:pPr>
        <w:pStyle w:val="berschrift1ohneGliederung"/>
      </w:pPr>
      <w:bookmarkStart w:id="236" w:name="_Toc38995180"/>
      <w:r w:rsidRPr="00CB49A6">
        <w:lastRenderedPageBreak/>
        <w:t>Anhang</w:t>
      </w:r>
      <w:r>
        <w:t xml:space="preserve"> V: Historie der </w:t>
      </w:r>
      <w:r w:rsidRPr="00C01860">
        <w:t>Auffälligkeitskriterien</w:t>
      </w:r>
      <w:bookmarkEnd w:id="236"/>
    </w:p>
    <w:p w14:paraId="715F39FE" w14:textId="77777777" w:rsidR="001E51A9" w:rsidRPr="001E51A9" w:rsidRDefault="00AA0066" w:rsidP="001E51A9">
      <w:pPr>
        <w:rPr>
          <w:ins w:id="237" w:author="IQTIG" w:date="2020-04-28T19:36:00Z"/>
        </w:rPr>
      </w:pPr>
      <w:ins w:id="238" w:author="IQTIG" w:date="2020-04-28T19:36:00Z">
        <w:r>
          <w:t>Ab dem Erfassungsjahr 2019 erfolgt die Zuordnung der Fälle zum jeweiligen Auswertungsjahr nicht mehr nach dem Aufnahme-, sondern nach dem Entlassdatum. Aufgrund dieser Umstellung der Auswertungssystematik ist für das EJ 2019 eine Übergangsregelung notwendig, um die doppelte Berücksichtigung von Patientinnen und Patienten, die bereits im EJ 2018 ausgewertet wurden, zu vermeiden. Die Auswertung zum EJ 2019 berücksichtigt deshalb nur Patientinnen und Patienten, die in 2019 aufgenommen und in 2019 entlassen wurden (d. h. Überliegerfälle sind nicht enthalten).</w:t>
        </w:r>
        <w:r>
          <w:br/>
        </w:r>
        <w:r>
          <w:br/>
          <w:t>Da nicht ausgeschlossen werden kann, dass die fehlende Berücksichtigung der Überliegerfälle die Zusammensetzung der betrachteten Patienten-Grundgesamtheit der Auffälligkeitskriterien relevant beeinflusst, sind die Ergebnisse der Auffälligkeitskriterien des EJ 2019 mit den Ergebnissen des Vorjahres als eingeschränkt vergleichbar einzustufen. Ausgenommen sind hierbei jedoch die Auffälligkeitskriterien zur Unter- und Überdokumentation sowie zum Minimaldatensatz (MDS). Liegen bei einem Auffälligkeitskriterium weitere Gründe für die Einschränkung der Vergleichbarkeit vor, sind diese in der Spalte „Erläuterung“ erwähnt.</w:t>
        </w:r>
        <w:r>
          <w:br/>
        </w:r>
      </w:ins>
    </w:p>
    <w:p w14:paraId="6D40ACF9" w14:textId="24F6836A" w:rsidR="00C0533D" w:rsidRPr="005D6C32" w:rsidRDefault="00AA0066" w:rsidP="00C0533D">
      <w:pPr>
        <w:pStyle w:val="Absatzberschriftebene2nurinNavigation"/>
      </w:pPr>
      <w:r>
        <w:t xml:space="preserve">Aktuelle </w:t>
      </w:r>
      <w:r w:rsidRPr="00C01860">
        <w:t>Auffälligkeitskriterien</w:t>
      </w:r>
      <w:r>
        <w:t xml:space="preserve"> </w:t>
      </w:r>
      <w:del w:id="239" w:author="IQTIG" w:date="2020-04-28T19:36:00Z">
        <w:r w:rsidR="0074120C">
          <w:delText>2018</w:delText>
        </w:r>
      </w:del>
      <w:ins w:id="240" w:author="IQTIG" w:date="2020-04-28T19:36:00Z">
        <w:r>
          <w:t>2019</w:t>
        </w:r>
      </w:ins>
    </w:p>
    <w:tbl>
      <w:tblPr>
        <w:tblStyle w:val="IQTIGStandard"/>
        <w:tblW w:w="14570" w:type="dxa"/>
        <w:tblLayout w:type="fixed"/>
        <w:tblLook w:val="0420" w:firstRow="1" w:lastRow="0" w:firstColumn="0" w:lastColumn="0" w:noHBand="0" w:noVBand="1"/>
      </w:tblPr>
      <w:tblGrid>
        <w:gridCol w:w="1466"/>
        <w:gridCol w:w="4488"/>
        <w:gridCol w:w="992"/>
        <w:gridCol w:w="851"/>
        <w:gridCol w:w="1984"/>
        <w:gridCol w:w="4789"/>
      </w:tblGrid>
      <w:tr w:rsidR="0057694E" w:rsidRPr="009E2B0C" w14:paraId="57CED48C" w14:textId="77777777" w:rsidTr="0057694E">
        <w:trPr>
          <w:cnfStyle w:val="100000000000" w:firstRow="1" w:lastRow="0" w:firstColumn="0" w:lastColumn="0" w:oddVBand="0" w:evenVBand="0" w:oddHBand="0" w:evenHBand="0" w:firstRowFirstColumn="0" w:firstRowLastColumn="0" w:lastRowFirstColumn="0" w:lastRowLastColumn="0"/>
          <w:trHeight w:val="370"/>
          <w:tblHeader/>
        </w:trPr>
        <w:tc>
          <w:tcPr>
            <w:tcW w:w="5954" w:type="dxa"/>
            <w:gridSpan w:val="2"/>
            <w:tcBorders>
              <w:bottom w:val="single" w:sz="4" w:space="0" w:color="A6A6A6" w:themeColor="background1" w:themeShade="A6"/>
              <w:right w:val="single" w:sz="4" w:space="0" w:color="A6A6A6" w:themeColor="background1" w:themeShade="A6"/>
            </w:tcBorders>
          </w:tcPr>
          <w:p w14:paraId="6538B548" w14:textId="77777777" w:rsidR="0057694E" w:rsidRPr="009E2B0C" w:rsidRDefault="00AA0066" w:rsidP="004A2346">
            <w:pPr>
              <w:pStyle w:val="Tabellenkopf"/>
            </w:pPr>
            <w:r w:rsidRPr="009A7093">
              <w:t>Auffälligkeitskriterium</w:t>
            </w:r>
          </w:p>
        </w:tc>
        <w:tc>
          <w:tcPr>
            <w:tcW w:w="8616" w:type="dxa"/>
            <w:gridSpan w:val="4"/>
            <w:tcBorders>
              <w:left w:val="single" w:sz="4" w:space="0" w:color="A6A6A6" w:themeColor="background1" w:themeShade="A6"/>
              <w:bottom w:val="single" w:sz="4" w:space="0" w:color="A6A6A6" w:themeColor="background1" w:themeShade="A6"/>
            </w:tcBorders>
          </w:tcPr>
          <w:p w14:paraId="4B8F697E" w14:textId="77777777" w:rsidR="0057694E" w:rsidRDefault="00AA0066" w:rsidP="004A2346">
            <w:pPr>
              <w:pStyle w:val="Tabellenkopf"/>
            </w:pPr>
            <w:r>
              <w:t>Anpassung im Vergleich zum Vorjahr</w:t>
            </w:r>
          </w:p>
        </w:tc>
      </w:tr>
      <w:tr w:rsidR="0057694E" w:rsidRPr="009E2B0C" w14:paraId="23E02C8A" w14:textId="77777777" w:rsidTr="0057694E">
        <w:trPr>
          <w:cnfStyle w:val="100000000000" w:firstRow="1" w:lastRow="0" w:firstColumn="0" w:lastColumn="0" w:oddVBand="0" w:evenVBand="0" w:oddHBand="0" w:evenHBand="0" w:firstRowFirstColumn="0" w:firstRowLastColumn="0" w:lastRowFirstColumn="0" w:lastRowLastColumn="0"/>
          <w:trHeight w:val="370"/>
          <w:tblHeader/>
        </w:trPr>
        <w:tc>
          <w:tcPr>
            <w:tcW w:w="1466" w:type="dxa"/>
            <w:tcBorders>
              <w:top w:val="single" w:sz="4" w:space="0" w:color="A6A6A6" w:themeColor="background1" w:themeShade="A6"/>
            </w:tcBorders>
          </w:tcPr>
          <w:p w14:paraId="34BCED88" w14:textId="201C4CC1" w:rsidR="0057694E" w:rsidRPr="009913D0" w:rsidRDefault="0074120C" w:rsidP="004A2346">
            <w:pPr>
              <w:pStyle w:val="Tabellenkopf"/>
            </w:pPr>
            <w:del w:id="241" w:author="IQTIG" w:date="2020-04-28T19:36:00Z">
              <w:r>
                <w:delText>AK-</w:delText>
              </w:r>
            </w:del>
            <w:r w:rsidR="00AA0066">
              <w:t>ID</w:t>
            </w:r>
          </w:p>
        </w:tc>
        <w:tc>
          <w:tcPr>
            <w:tcW w:w="4488" w:type="dxa"/>
            <w:tcBorders>
              <w:top w:val="single" w:sz="4" w:space="0" w:color="A6A6A6" w:themeColor="background1" w:themeShade="A6"/>
            </w:tcBorders>
          </w:tcPr>
          <w:p w14:paraId="4EF138BF" w14:textId="77777777" w:rsidR="0057694E" w:rsidRDefault="00AA0066" w:rsidP="004A2346">
            <w:pPr>
              <w:pStyle w:val="Tabellenkopf"/>
            </w:pPr>
            <w:r>
              <w:t>AK-Bezeichnung</w:t>
            </w:r>
          </w:p>
        </w:tc>
        <w:tc>
          <w:tcPr>
            <w:tcW w:w="992" w:type="dxa"/>
            <w:tcBorders>
              <w:top w:val="single" w:sz="4" w:space="0" w:color="A6A6A6" w:themeColor="background1" w:themeShade="A6"/>
            </w:tcBorders>
          </w:tcPr>
          <w:p w14:paraId="171AD606" w14:textId="77777777" w:rsidR="0057694E" w:rsidRDefault="00AA0066" w:rsidP="00D74506">
            <w:pPr>
              <w:pStyle w:val="Tabellenkopf"/>
            </w:pPr>
            <w:r>
              <w:t>Referenzbereich</w:t>
            </w:r>
          </w:p>
        </w:tc>
        <w:tc>
          <w:tcPr>
            <w:tcW w:w="851" w:type="dxa"/>
            <w:tcBorders>
              <w:top w:val="single" w:sz="4" w:space="0" w:color="A6A6A6" w:themeColor="background1" w:themeShade="A6"/>
            </w:tcBorders>
          </w:tcPr>
          <w:p w14:paraId="7B916776" w14:textId="77777777" w:rsidR="0057694E" w:rsidRDefault="00AA0066" w:rsidP="00D74506">
            <w:pPr>
              <w:pStyle w:val="Tabellenkopf"/>
            </w:pPr>
            <w:r>
              <w:t>Rechenregel</w:t>
            </w:r>
          </w:p>
        </w:tc>
        <w:tc>
          <w:tcPr>
            <w:tcW w:w="1984" w:type="dxa"/>
            <w:tcBorders>
              <w:top w:val="single" w:sz="4" w:space="0" w:color="A6A6A6" w:themeColor="background1" w:themeShade="A6"/>
            </w:tcBorders>
          </w:tcPr>
          <w:p w14:paraId="143B1E6B" w14:textId="77777777" w:rsidR="0057694E" w:rsidRDefault="00AA0066" w:rsidP="004A2346">
            <w:pPr>
              <w:pStyle w:val="Tabellenkopf"/>
            </w:pPr>
            <w:r>
              <w:t>Vergleichbarkeit mit Vorjahresergebnissen</w:t>
            </w:r>
          </w:p>
        </w:tc>
        <w:tc>
          <w:tcPr>
            <w:tcW w:w="4789" w:type="dxa"/>
            <w:tcBorders>
              <w:top w:val="single" w:sz="4" w:space="0" w:color="A6A6A6" w:themeColor="background1" w:themeShade="A6"/>
            </w:tcBorders>
          </w:tcPr>
          <w:p w14:paraId="3B0AAEC9" w14:textId="77777777" w:rsidR="0057694E" w:rsidRDefault="00AA0066" w:rsidP="004A2346">
            <w:pPr>
              <w:pStyle w:val="Tabellenkopf"/>
            </w:pPr>
            <w:r>
              <w:t>Erläuterung</w:t>
            </w:r>
          </w:p>
        </w:tc>
      </w:tr>
      <w:tr w:rsidR="0057694E" w:rsidRPr="00743DF3" w14:paraId="1030490B" w14:textId="77777777" w:rsidTr="0057694E">
        <w:trPr>
          <w:cnfStyle w:val="000000100000" w:firstRow="0" w:lastRow="0" w:firstColumn="0" w:lastColumn="0" w:oddVBand="0" w:evenVBand="0" w:oddHBand="1" w:evenHBand="0" w:firstRowFirstColumn="0" w:firstRowLastColumn="0" w:lastRowFirstColumn="0" w:lastRowLastColumn="0"/>
          <w:trHeight w:val="416"/>
        </w:trPr>
        <w:tc>
          <w:tcPr>
            <w:tcW w:w="1466" w:type="dxa"/>
          </w:tcPr>
          <w:p w14:paraId="6A19639A" w14:textId="77777777" w:rsidR="0057694E" w:rsidRPr="00743DF3" w:rsidRDefault="00AA0066" w:rsidP="0057694E">
            <w:pPr>
              <w:pStyle w:val="Tabellentext"/>
            </w:pPr>
            <w:r>
              <w:t>813073</w:t>
            </w:r>
            <w:r w:rsidRPr="00FE3E4B">
              <w:rPr>
                <w:color w:val="FF0000"/>
              </w:rPr>
              <w:t xml:space="preserve"> </w:t>
            </w:r>
          </w:p>
        </w:tc>
        <w:tc>
          <w:tcPr>
            <w:tcW w:w="4488" w:type="dxa"/>
          </w:tcPr>
          <w:p w14:paraId="6B0EF0FF" w14:textId="77777777" w:rsidR="0057694E" w:rsidRPr="00743DF3" w:rsidRDefault="00AA0066" w:rsidP="0057694E">
            <w:pPr>
              <w:pStyle w:val="Tabellentext"/>
            </w:pPr>
            <w:r>
              <w:t>Unterdokumentation von GKV-Patientinnen und GKV-Patienten</w:t>
            </w:r>
          </w:p>
        </w:tc>
        <w:tc>
          <w:tcPr>
            <w:tcW w:w="992" w:type="dxa"/>
          </w:tcPr>
          <w:p w14:paraId="37404F9D" w14:textId="77777777" w:rsidR="0057694E" w:rsidRPr="0057694E" w:rsidRDefault="00AA0066" w:rsidP="0057694E">
            <w:pPr>
              <w:pStyle w:val="Tabellentext"/>
              <w:rPr>
                <w:rFonts w:asciiTheme="minorHAnsi" w:hAnsiTheme="minorHAnsi" w:cstheme="minorHAnsi"/>
              </w:rPr>
            </w:pPr>
            <w:r>
              <w:rPr>
                <w:rFonts w:cs="Calibri"/>
              </w:rPr>
              <w:t>Nein</w:t>
            </w:r>
          </w:p>
        </w:tc>
        <w:tc>
          <w:tcPr>
            <w:tcW w:w="851" w:type="dxa"/>
          </w:tcPr>
          <w:p w14:paraId="393AFFF2" w14:textId="78B95A62" w:rsidR="0057694E" w:rsidRPr="0057694E" w:rsidRDefault="00AA0066" w:rsidP="0057694E">
            <w:pPr>
              <w:pStyle w:val="CodeOhneSilbentrennung"/>
              <w:rPr>
                <w:rStyle w:val="Code"/>
                <w:rFonts w:asciiTheme="minorHAnsi" w:hAnsiTheme="minorHAnsi" w:cstheme="minorHAnsi"/>
              </w:rPr>
            </w:pPr>
            <w:r>
              <w:rPr>
                <w:rStyle w:val="Code"/>
                <w:rFonts w:ascii="Calibri" w:hAnsi="Calibri" w:cs="Calibri"/>
              </w:rPr>
              <w:t>Nein</w:t>
            </w:r>
            <w:del w:id="242" w:author="IQTIG" w:date="2020-04-28T19:36:00Z">
              <w:r w:rsidR="0074120C">
                <w:rPr>
                  <w:rStyle w:val="Code"/>
                  <w:rFonts w:ascii="Calibri" w:hAnsi="Calibri" w:cs="Calibri"/>
                </w:rPr>
                <w:delText>Ja</w:delText>
              </w:r>
            </w:del>
          </w:p>
        </w:tc>
        <w:tc>
          <w:tcPr>
            <w:tcW w:w="1984" w:type="dxa"/>
          </w:tcPr>
          <w:p w14:paraId="2779AC73" w14:textId="79CD4C5F" w:rsidR="0057694E" w:rsidRPr="0057694E" w:rsidRDefault="0074120C" w:rsidP="007B6F69">
            <w:pPr>
              <w:pStyle w:val="CodeOhneSilbentrennung"/>
              <w:rPr>
                <w:rFonts w:asciiTheme="minorHAnsi" w:hAnsiTheme="minorHAnsi" w:cstheme="minorHAnsi"/>
              </w:rPr>
            </w:pPr>
            <w:del w:id="243" w:author="IQTIG" w:date="2020-04-28T19:36:00Z">
              <w:r>
                <w:rPr>
                  <w:rFonts w:ascii="Calibri" w:hAnsi="Calibri" w:cs="Calibri"/>
                </w:rPr>
                <w:delText>Nicht vergleichbar</w:delText>
              </w:r>
            </w:del>
            <w:ins w:id="244" w:author="IQTIG" w:date="2020-04-28T19:36:00Z">
              <w:r w:rsidR="00AA0066">
                <w:rPr>
                  <w:rFonts w:ascii="Calibri" w:hAnsi="Calibri" w:cs="Calibri"/>
                </w:rPr>
                <w:t>Vergleichbar</w:t>
              </w:r>
            </w:ins>
          </w:p>
        </w:tc>
        <w:tc>
          <w:tcPr>
            <w:tcW w:w="4789" w:type="dxa"/>
          </w:tcPr>
          <w:p w14:paraId="01D980D6" w14:textId="53F7D292" w:rsidR="0057694E" w:rsidRPr="0057694E" w:rsidRDefault="0074120C" w:rsidP="007B6F69">
            <w:pPr>
              <w:pStyle w:val="CodeOhneSilbentrennung"/>
              <w:rPr>
                <w:rFonts w:asciiTheme="minorHAnsi" w:hAnsiTheme="minorHAnsi" w:cstheme="minorHAnsi"/>
              </w:rPr>
            </w:pPr>
            <w:del w:id="245" w:author="IQTIG" w:date="2020-04-28T19:36:00Z">
              <w:r>
                <w:rPr>
                  <w:rFonts w:ascii="Calibri" w:hAnsi="Calibri" w:cs="Calibri"/>
                </w:rPr>
                <w:delText>Die Definition von GKV-Patientinnen und GKV-Patienten in der Sollstatistik wurde geändert: Neben dem Institutionskennzeichen der Krankenkasse der Versichertenkarte, das mit „10“ beginnt, muss die eGK-Versichertennummer vorliegen und es darf kein „besonderer Personenkreis“ vermerkt sein. Der Zähler wurde analog angepasst sowie um die entsprechenden Minimaldatensätze erweitert. Aus diesem Grund sind die Ergebnisse des Jahres 2018 nicht mit den Vorjahresergebnissen vergleichbar.</w:delText>
              </w:r>
            </w:del>
            <w:ins w:id="246" w:author="IQTIG" w:date="2020-04-28T19:36:00Z">
              <w:r w:rsidR="00AA0066">
                <w:rPr>
                  <w:rFonts w:ascii="Calibri" w:hAnsi="Calibri" w:cs="Calibri"/>
                </w:rPr>
                <w:t>-</w:t>
              </w:r>
            </w:ins>
          </w:p>
        </w:tc>
      </w:tr>
      <w:tr w:rsidR="0057694E" w:rsidRPr="00743DF3" w14:paraId="53B4C9E0" w14:textId="77777777" w:rsidTr="0057694E">
        <w:trPr>
          <w:cnfStyle w:val="000000010000" w:firstRow="0" w:lastRow="0" w:firstColumn="0" w:lastColumn="0" w:oddVBand="0" w:evenVBand="0" w:oddHBand="0" w:evenHBand="1" w:firstRowFirstColumn="0" w:firstRowLastColumn="0" w:lastRowFirstColumn="0" w:lastRowLastColumn="0"/>
          <w:trHeight w:val="416"/>
          <w:del w:id="247" w:author="IQTIG" w:date="2020-04-28T19:36:00Z"/>
        </w:trPr>
        <w:tc>
          <w:tcPr>
            <w:tcW w:w="1466" w:type="dxa"/>
          </w:tcPr>
          <w:p w14:paraId="655600D4" w14:textId="77777777" w:rsidR="0057694E" w:rsidRPr="00743DF3" w:rsidRDefault="0074120C" w:rsidP="0057694E">
            <w:pPr>
              <w:pStyle w:val="Tabellentext"/>
              <w:rPr>
                <w:del w:id="248" w:author="IQTIG" w:date="2020-04-28T19:36:00Z"/>
              </w:rPr>
            </w:pPr>
            <w:del w:id="249" w:author="IQTIG" w:date="2020-04-28T19:36:00Z">
              <w:r>
                <w:delText>850164</w:delText>
              </w:r>
              <w:r w:rsidRPr="00FE3E4B">
                <w:rPr>
                  <w:color w:val="FF0000"/>
                </w:rPr>
                <w:delText xml:space="preserve"> </w:delText>
              </w:r>
            </w:del>
          </w:p>
        </w:tc>
        <w:tc>
          <w:tcPr>
            <w:tcW w:w="4488" w:type="dxa"/>
          </w:tcPr>
          <w:p w14:paraId="2F6AC465" w14:textId="77777777" w:rsidR="0057694E" w:rsidRPr="00743DF3" w:rsidRDefault="0074120C" w:rsidP="0057694E">
            <w:pPr>
              <w:pStyle w:val="Tabellentext"/>
              <w:rPr>
                <w:del w:id="250" w:author="IQTIG" w:date="2020-04-28T19:36:00Z"/>
              </w:rPr>
            </w:pPr>
            <w:del w:id="251" w:author="IQTIG" w:date="2020-04-28T19:36:00Z">
              <w:r>
                <w:delText>Auffälligkeitskriterium zur Unterdokumentation</w:delText>
              </w:r>
            </w:del>
          </w:p>
        </w:tc>
        <w:tc>
          <w:tcPr>
            <w:tcW w:w="992" w:type="dxa"/>
          </w:tcPr>
          <w:p w14:paraId="2DFD2871" w14:textId="63D9410D" w:rsidR="0057694E" w:rsidRPr="0057694E" w:rsidRDefault="00D21029" w:rsidP="0057694E">
            <w:pPr>
              <w:pStyle w:val="Tabellentext"/>
              <w:rPr>
                <w:del w:id="252" w:author="IQTIG" w:date="2020-04-28T19:36:00Z"/>
                <w:rFonts w:asciiTheme="minorHAnsi" w:hAnsiTheme="minorHAnsi" w:cstheme="minorHAnsi"/>
              </w:rPr>
            </w:pPr>
          </w:p>
        </w:tc>
        <w:tc>
          <w:tcPr>
            <w:tcW w:w="851" w:type="dxa"/>
          </w:tcPr>
          <w:p w14:paraId="6405310B" w14:textId="77777777" w:rsidR="0057694E" w:rsidRPr="0057694E" w:rsidRDefault="0074120C" w:rsidP="0057694E">
            <w:pPr>
              <w:pStyle w:val="CodeOhneSilbentrennung"/>
              <w:rPr>
                <w:del w:id="253" w:author="IQTIG" w:date="2020-04-28T19:36:00Z"/>
                <w:rStyle w:val="Code"/>
                <w:rFonts w:asciiTheme="minorHAnsi" w:hAnsiTheme="minorHAnsi" w:cstheme="minorHAnsi"/>
              </w:rPr>
            </w:pPr>
            <w:del w:id="254" w:author="IQTIG" w:date="2020-04-28T19:36:00Z">
              <w:r>
                <w:rPr>
                  <w:rStyle w:val="Code"/>
                  <w:rFonts w:ascii="Calibri" w:hAnsi="Calibri" w:cs="Calibri"/>
                </w:rPr>
                <w:delText>Nein</w:delText>
              </w:r>
            </w:del>
          </w:p>
        </w:tc>
        <w:tc>
          <w:tcPr>
            <w:tcW w:w="1984" w:type="dxa"/>
          </w:tcPr>
          <w:p w14:paraId="36376377" w14:textId="7EACF31C" w:rsidR="0057694E" w:rsidRPr="0057694E" w:rsidRDefault="00D21029" w:rsidP="007B6F69">
            <w:pPr>
              <w:pStyle w:val="CodeOhneSilbentrennung"/>
              <w:rPr>
                <w:del w:id="255" w:author="IQTIG" w:date="2020-04-28T19:36:00Z"/>
                <w:rFonts w:asciiTheme="minorHAnsi" w:hAnsiTheme="minorHAnsi" w:cstheme="minorHAnsi"/>
              </w:rPr>
            </w:pPr>
          </w:p>
        </w:tc>
        <w:tc>
          <w:tcPr>
            <w:tcW w:w="4789" w:type="dxa"/>
          </w:tcPr>
          <w:p w14:paraId="05EF985D" w14:textId="77777777" w:rsidR="0057694E" w:rsidRPr="0057694E" w:rsidRDefault="0074120C" w:rsidP="007B6F69">
            <w:pPr>
              <w:pStyle w:val="CodeOhneSilbentrennung"/>
              <w:rPr>
                <w:del w:id="256" w:author="IQTIG" w:date="2020-04-28T19:36:00Z"/>
                <w:rFonts w:asciiTheme="minorHAnsi" w:hAnsiTheme="minorHAnsi" w:cstheme="minorHAnsi"/>
              </w:rPr>
            </w:pPr>
            <w:del w:id="257" w:author="IQTIG" w:date="2020-04-28T19:36:00Z">
              <w:r>
                <w:rPr>
                  <w:rFonts w:ascii="Calibri" w:hAnsi="Calibri" w:cs="Calibri"/>
                </w:rPr>
                <w:delText>-</w:delText>
              </w:r>
            </w:del>
          </w:p>
        </w:tc>
      </w:tr>
      <w:tr w:rsidR="0057694E" w:rsidRPr="00743DF3" w14:paraId="6E03D26D" w14:textId="77777777" w:rsidTr="0057694E">
        <w:trPr>
          <w:cnfStyle w:val="000000100000" w:firstRow="0" w:lastRow="0" w:firstColumn="0" w:lastColumn="0" w:oddVBand="0" w:evenVBand="0" w:oddHBand="1" w:evenHBand="0" w:firstRowFirstColumn="0" w:firstRowLastColumn="0" w:lastRowFirstColumn="0" w:lastRowLastColumn="0"/>
          <w:trHeight w:val="416"/>
        </w:trPr>
        <w:tc>
          <w:tcPr>
            <w:tcW w:w="1466" w:type="dxa"/>
          </w:tcPr>
          <w:p w14:paraId="276EE06D" w14:textId="77777777" w:rsidR="0057694E" w:rsidRPr="00743DF3" w:rsidRDefault="00AA0066" w:rsidP="0057694E">
            <w:pPr>
              <w:pStyle w:val="Tabellentext"/>
            </w:pPr>
            <w:r>
              <w:t>850165</w:t>
            </w:r>
            <w:r w:rsidRPr="00FE3E4B">
              <w:rPr>
                <w:color w:val="FF0000"/>
              </w:rPr>
              <w:t xml:space="preserve"> </w:t>
            </w:r>
          </w:p>
        </w:tc>
        <w:tc>
          <w:tcPr>
            <w:tcW w:w="4488" w:type="dxa"/>
          </w:tcPr>
          <w:p w14:paraId="63A46D44" w14:textId="77777777" w:rsidR="0057694E" w:rsidRPr="00743DF3" w:rsidRDefault="00AA0066" w:rsidP="0057694E">
            <w:pPr>
              <w:pStyle w:val="Tabellentext"/>
            </w:pPr>
            <w:r>
              <w:t>Auffälligkeitskriterium zur Überdokumentation</w:t>
            </w:r>
          </w:p>
        </w:tc>
        <w:tc>
          <w:tcPr>
            <w:tcW w:w="992" w:type="dxa"/>
          </w:tcPr>
          <w:p w14:paraId="3600C855" w14:textId="77777777" w:rsidR="0057694E" w:rsidRPr="0057694E" w:rsidRDefault="00AA0066" w:rsidP="0057694E">
            <w:pPr>
              <w:pStyle w:val="Tabellentext"/>
              <w:rPr>
                <w:rFonts w:asciiTheme="minorHAnsi" w:hAnsiTheme="minorHAnsi" w:cstheme="minorHAnsi"/>
              </w:rPr>
            </w:pPr>
            <w:r>
              <w:rPr>
                <w:rFonts w:cs="Calibri"/>
              </w:rPr>
              <w:t>Nein</w:t>
            </w:r>
          </w:p>
        </w:tc>
        <w:tc>
          <w:tcPr>
            <w:tcW w:w="851" w:type="dxa"/>
          </w:tcPr>
          <w:p w14:paraId="57123DAB" w14:textId="77777777" w:rsidR="0057694E" w:rsidRPr="0057694E" w:rsidRDefault="00AA0066" w:rsidP="0057694E">
            <w:pPr>
              <w:pStyle w:val="CodeOhneSilbentrennung"/>
              <w:rPr>
                <w:rStyle w:val="Code"/>
                <w:rFonts w:asciiTheme="minorHAnsi" w:hAnsiTheme="minorHAnsi" w:cstheme="minorHAnsi"/>
              </w:rPr>
            </w:pPr>
            <w:r>
              <w:rPr>
                <w:rStyle w:val="Code"/>
                <w:rFonts w:ascii="Calibri" w:hAnsi="Calibri" w:cs="Calibri"/>
              </w:rPr>
              <w:t>Nein</w:t>
            </w:r>
          </w:p>
        </w:tc>
        <w:tc>
          <w:tcPr>
            <w:tcW w:w="1984" w:type="dxa"/>
          </w:tcPr>
          <w:p w14:paraId="71D4AC53" w14:textId="77777777" w:rsidR="0057694E" w:rsidRPr="0057694E" w:rsidRDefault="00AA0066" w:rsidP="007B6F69">
            <w:pPr>
              <w:pStyle w:val="CodeOhneSilbentrennung"/>
              <w:rPr>
                <w:rFonts w:asciiTheme="minorHAnsi" w:hAnsiTheme="minorHAnsi" w:cstheme="minorHAnsi"/>
              </w:rPr>
            </w:pPr>
            <w:r>
              <w:rPr>
                <w:rFonts w:ascii="Calibri" w:hAnsi="Calibri" w:cs="Calibri"/>
              </w:rPr>
              <w:t>Vergleichbar</w:t>
            </w:r>
          </w:p>
        </w:tc>
        <w:tc>
          <w:tcPr>
            <w:tcW w:w="4789" w:type="dxa"/>
          </w:tcPr>
          <w:p w14:paraId="06E3D8E1" w14:textId="59B18904" w:rsidR="0057694E" w:rsidRPr="0057694E" w:rsidRDefault="0074120C" w:rsidP="007B6F69">
            <w:pPr>
              <w:pStyle w:val="CodeOhneSilbentrennung"/>
              <w:rPr>
                <w:rFonts w:asciiTheme="minorHAnsi" w:hAnsiTheme="minorHAnsi" w:cstheme="minorHAnsi"/>
              </w:rPr>
            </w:pPr>
            <w:del w:id="258" w:author="IQTIG" w:date="2020-04-28T19:36:00Z">
              <w:r>
                <w:rPr>
                  <w:rFonts w:ascii="Calibri" w:hAnsi="Calibri" w:cs="Calibri"/>
                </w:rPr>
                <w:delText>Es wurde die Mindestfallzahl im Nenner (Soll-Zahl) gestrichen. Stattdessen wurde eine Mindestfallzahl von 20 Fällen im Zähler festgelegt. Damit wird sichergestellt, dass einer Überdokumentation (&gt; 110%) auch bei einer kleinen Sollzahl (&lt; 20) im Rahmen des Strukturierten Dialogs nachgegangen werden kann.</w:delText>
              </w:r>
            </w:del>
            <w:ins w:id="259" w:author="IQTIG" w:date="2020-04-28T19:36:00Z">
              <w:r w:rsidR="00AA0066">
                <w:rPr>
                  <w:rFonts w:ascii="Calibri" w:hAnsi="Calibri" w:cs="Calibri"/>
                </w:rPr>
                <w:t>-</w:t>
              </w:r>
            </w:ins>
          </w:p>
        </w:tc>
      </w:tr>
      <w:tr w:rsidR="0057694E" w:rsidRPr="00743DF3" w14:paraId="4F3B6AD8" w14:textId="77777777" w:rsidTr="0057694E">
        <w:trPr>
          <w:cnfStyle w:val="000000010000" w:firstRow="0" w:lastRow="0" w:firstColumn="0" w:lastColumn="0" w:oddVBand="0" w:evenVBand="0" w:oddHBand="0" w:evenHBand="1" w:firstRowFirstColumn="0" w:firstRowLastColumn="0" w:lastRowFirstColumn="0" w:lastRowLastColumn="0"/>
          <w:trHeight w:val="416"/>
        </w:trPr>
        <w:tc>
          <w:tcPr>
            <w:tcW w:w="1466" w:type="dxa"/>
          </w:tcPr>
          <w:p w14:paraId="23ACA3A0" w14:textId="77777777" w:rsidR="0057694E" w:rsidRPr="00743DF3" w:rsidRDefault="00AA0066" w:rsidP="0057694E">
            <w:pPr>
              <w:pStyle w:val="Tabellentext"/>
            </w:pPr>
            <w:r>
              <w:t>850218</w:t>
            </w:r>
            <w:r w:rsidRPr="00FE3E4B">
              <w:rPr>
                <w:color w:val="FF0000"/>
              </w:rPr>
              <w:t xml:space="preserve"> </w:t>
            </w:r>
          </w:p>
        </w:tc>
        <w:tc>
          <w:tcPr>
            <w:tcW w:w="4488" w:type="dxa"/>
          </w:tcPr>
          <w:p w14:paraId="310DE6B3" w14:textId="77777777" w:rsidR="0057694E" w:rsidRPr="00743DF3" w:rsidRDefault="00AA0066" w:rsidP="0057694E">
            <w:pPr>
              <w:pStyle w:val="Tabellentext"/>
            </w:pPr>
            <w:r>
              <w:t>Auffälligkeitskriterium zum Minimaldatensatz (MDS)</w:t>
            </w:r>
          </w:p>
        </w:tc>
        <w:tc>
          <w:tcPr>
            <w:tcW w:w="992" w:type="dxa"/>
          </w:tcPr>
          <w:p w14:paraId="7D5835FE" w14:textId="77777777" w:rsidR="0057694E" w:rsidRPr="0057694E" w:rsidRDefault="00AA0066" w:rsidP="0057694E">
            <w:pPr>
              <w:pStyle w:val="Tabellentext"/>
              <w:rPr>
                <w:rFonts w:asciiTheme="minorHAnsi" w:hAnsiTheme="minorHAnsi" w:cstheme="minorHAnsi"/>
              </w:rPr>
            </w:pPr>
            <w:r>
              <w:rPr>
                <w:rFonts w:cs="Calibri"/>
              </w:rPr>
              <w:t>Nein</w:t>
            </w:r>
          </w:p>
        </w:tc>
        <w:tc>
          <w:tcPr>
            <w:tcW w:w="851" w:type="dxa"/>
          </w:tcPr>
          <w:p w14:paraId="3C1C50BA" w14:textId="77777777" w:rsidR="0057694E" w:rsidRPr="0057694E" w:rsidRDefault="00AA0066" w:rsidP="0057694E">
            <w:pPr>
              <w:pStyle w:val="CodeOhneSilbentrennung"/>
              <w:rPr>
                <w:rStyle w:val="Code"/>
                <w:rFonts w:asciiTheme="minorHAnsi" w:hAnsiTheme="minorHAnsi" w:cstheme="minorHAnsi"/>
              </w:rPr>
            </w:pPr>
            <w:r>
              <w:rPr>
                <w:rStyle w:val="Code"/>
                <w:rFonts w:ascii="Calibri" w:hAnsi="Calibri" w:cs="Calibri"/>
              </w:rPr>
              <w:t>Nein</w:t>
            </w:r>
          </w:p>
        </w:tc>
        <w:tc>
          <w:tcPr>
            <w:tcW w:w="1984" w:type="dxa"/>
          </w:tcPr>
          <w:p w14:paraId="2551C85D" w14:textId="77777777" w:rsidR="0057694E" w:rsidRPr="0057694E" w:rsidRDefault="00AA0066" w:rsidP="007B6F69">
            <w:pPr>
              <w:pStyle w:val="CodeOhneSilbentrennung"/>
              <w:rPr>
                <w:rFonts w:asciiTheme="minorHAnsi" w:hAnsiTheme="minorHAnsi" w:cstheme="minorHAnsi"/>
              </w:rPr>
            </w:pPr>
            <w:r>
              <w:rPr>
                <w:rFonts w:ascii="Calibri" w:hAnsi="Calibri" w:cs="Calibri"/>
              </w:rPr>
              <w:t>Vergleichbar</w:t>
            </w:r>
          </w:p>
        </w:tc>
        <w:tc>
          <w:tcPr>
            <w:tcW w:w="4789" w:type="dxa"/>
          </w:tcPr>
          <w:p w14:paraId="4D8054A0" w14:textId="77777777" w:rsidR="0057694E" w:rsidRPr="0057694E" w:rsidRDefault="00AA0066" w:rsidP="007B6F69">
            <w:pPr>
              <w:pStyle w:val="CodeOhneSilbentrennung"/>
              <w:rPr>
                <w:rFonts w:asciiTheme="minorHAnsi" w:hAnsiTheme="minorHAnsi" w:cstheme="minorHAnsi"/>
              </w:rPr>
            </w:pPr>
            <w:r>
              <w:rPr>
                <w:rFonts w:ascii="Calibri" w:hAnsi="Calibri" w:cs="Calibri"/>
              </w:rPr>
              <w:t>-</w:t>
            </w:r>
          </w:p>
        </w:tc>
      </w:tr>
    </w:tbl>
    <w:p w14:paraId="357ECFD0" w14:textId="77777777" w:rsidR="005D6C32" w:rsidRDefault="00D21029" w:rsidP="00A36F56"/>
    <w:p w14:paraId="5CF73541" w14:textId="23122CDE" w:rsidR="00C0533D" w:rsidRDefault="0074120C" w:rsidP="005D6C32">
      <w:pPr>
        <w:pStyle w:val="Absatzberschriftebene2nurinNavigation"/>
      </w:pPr>
      <w:del w:id="260" w:author="IQTIG" w:date="2020-04-28T19:36:00Z">
        <w:r>
          <w:lastRenderedPageBreak/>
          <w:delText>2017</w:delText>
        </w:r>
      </w:del>
      <w:ins w:id="261" w:author="IQTIG" w:date="2020-04-28T19:36:00Z">
        <w:r w:rsidR="00AA0066">
          <w:t>2018</w:t>
        </w:r>
      </w:ins>
      <w:r w:rsidR="00AA0066">
        <w:t xml:space="preserve"> zusätzlich berechnete </w:t>
      </w:r>
      <w:r w:rsidR="00AA0066" w:rsidRPr="00C01860">
        <w:t>Auffälligkeitskriterien</w:t>
      </w:r>
      <w:del w:id="262" w:author="IQTIG" w:date="2020-04-28T19:36:00Z">
        <w:r>
          <w:delText>: keine</w:delText>
        </w:r>
      </w:del>
    </w:p>
    <w:tbl>
      <w:tblPr>
        <w:tblStyle w:val="IQTIGStandard"/>
        <w:tblW w:w="14317" w:type="dxa"/>
        <w:tblLook w:val="0420" w:firstRow="1" w:lastRow="0" w:firstColumn="0" w:lastColumn="0" w:noHBand="0" w:noVBand="1"/>
      </w:tblPr>
      <w:tblGrid>
        <w:gridCol w:w="1560"/>
        <w:gridCol w:w="6662"/>
        <w:gridCol w:w="6095"/>
      </w:tblGrid>
      <w:tr w:rsidR="005D6C32" w:rsidRPr="009E2B0C" w14:paraId="4FD7764A" w14:textId="77777777" w:rsidTr="005D6C32">
        <w:trPr>
          <w:cnfStyle w:val="100000000000" w:firstRow="1" w:lastRow="0" w:firstColumn="0" w:lastColumn="0" w:oddVBand="0" w:evenVBand="0" w:oddHBand="0" w:evenHBand="0" w:firstRowFirstColumn="0" w:firstRowLastColumn="0" w:lastRowFirstColumn="0" w:lastRowLastColumn="0"/>
          <w:trHeight w:val="370"/>
          <w:tblHeader/>
          <w:ins w:id="263" w:author="IQTIG" w:date="2020-04-28T19:36:00Z"/>
        </w:trPr>
        <w:tc>
          <w:tcPr>
            <w:tcW w:w="1560" w:type="dxa"/>
          </w:tcPr>
          <w:p w14:paraId="12C2DE86" w14:textId="77777777" w:rsidR="005D6C32" w:rsidRPr="009E2B0C" w:rsidRDefault="00AA0066" w:rsidP="00BD71D2">
            <w:pPr>
              <w:pStyle w:val="Tabellenkopf"/>
              <w:rPr>
                <w:ins w:id="264" w:author="IQTIG" w:date="2020-04-28T19:36:00Z"/>
              </w:rPr>
            </w:pPr>
            <w:bookmarkStart w:id="265" w:name="_GoBack" w:colFirst="0" w:colLast="3"/>
            <w:ins w:id="266" w:author="IQTIG" w:date="2020-04-28T19:36:00Z">
              <w:r>
                <w:t>ID</w:t>
              </w:r>
            </w:ins>
          </w:p>
        </w:tc>
        <w:tc>
          <w:tcPr>
            <w:tcW w:w="6662" w:type="dxa"/>
          </w:tcPr>
          <w:p w14:paraId="58DF8156" w14:textId="77777777" w:rsidR="005D6C32" w:rsidRPr="009E2B0C" w:rsidRDefault="00AA0066" w:rsidP="00BD71D2">
            <w:pPr>
              <w:pStyle w:val="Tabellenkopf"/>
              <w:rPr>
                <w:ins w:id="267" w:author="IQTIG" w:date="2020-04-28T19:36:00Z"/>
              </w:rPr>
            </w:pPr>
            <w:ins w:id="268" w:author="IQTIG" w:date="2020-04-28T19:36:00Z">
              <w:r>
                <w:t>AK-Bezeichnung</w:t>
              </w:r>
            </w:ins>
          </w:p>
        </w:tc>
        <w:tc>
          <w:tcPr>
            <w:tcW w:w="6095" w:type="dxa"/>
          </w:tcPr>
          <w:p w14:paraId="1171A519" w14:textId="77777777" w:rsidR="005D6C32" w:rsidRPr="009E2B0C" w:rsidRDefault="00AA0066" w:rsidP="00BD71D2">
            <w:pPr>
              <w:pStyle w:val="Tabellenkopf"/>
              <w:rPr>
                <w:ins w:id="269" w:author="IQTIG" w:date="2020-04-28T19:36:00Z"/>
              </w:rPr>
            </w:pPr>
            <w:ins w:id="270" w:author="IQTIG" w:date="2020-04-28T19:36:00Z">
              <w:r>
                <w:t>Begründung für Streichung</w:t>
              </w:r>
            </w:ins>
          </w:p>
        </w:tc>
      </w:tr>
      <w:tr w:rsidR="005D6C32" w:rsidRPr="00743DF3" w14:paraId="12AD71B2" w14:textId="77777777" w:rsidTr="005D6C32">
        <w:trPr>
          <w:cnfStyle w:val="000000100000" w:firstRow="0" w:lastRow="0" w:firstColumn="0" w:lastColumn="0" w:oddVBand="0" w:evenVBand="0" w:oddHBand="1" w:evenHBand="0" w:firstRowFirstColumn="0" w:firstRowLastColumn="0" w:lastRowFirstColumn="0" w:lastRowLastColumn="0"/>
          <w:trHeight w:val="416"/>
          <w:ins w:id="271" w:author="IQTIG" w:date="2020-04-28T19:36:00Z"/>
        </w:trPr>
        <w:tc>
          <w:tcPr>
            <w:tcW w:w="1560" w:type="dxa"/>
          </w:tcPr>
          <w:p w14:paraId="17E1D64B" w14:textId="77777777" w:rsidR="005D6C32" w:rsidRPr="00743DF3" w:rsidRDefault="00AA0066" w:rsidP="005D6C32">
            <w:pPr>
              <w:pStyle w:val="Tabellentext"/>
              <w:rPr>
                <w:ins w:id="272" w:author="IQTIG" w:date="2020-04-28T19:36:00Z"/>
              </w:rPr>
            </w:pPr>
            <w:ins w:id="273" w:author="IQTIG" w:date="2020-04-28T19:36:00Z">
              <w:r>
                <w:t>850164</w:t>
              </w:r>
            </w:ins>
          </w:p>
        </w:tc>
        <w:tc>
          <w:tcPr>
            <w:tcW w:w="6662" w:type="dxa"/>
          </w:tcPr>
          <w:p w14:paraId="4DE6B3D1" w14:textId="77777777" w:rsidR="005D6C32" w:rsidRPr="00743DF3" w:rsidRDefault="00AA0066" w:rsidP="005D6C32">
            <w:pPr>
              <w:pStyle w:val="Tabellentext"/>
              <w:rPr>
                <w:ins w:id="274" w:author="IQTIG" w:date="2020-04-28T19:36:00Z"/>
              </w:rPr>
            </w:pPr>
            <w:ins w:id="275" w:author="IQTIG" w:date="2020-04-28T19:36:00Z">
              <w:r>
                <w:t>Auffälligkeitskriterium zur Unterdokumentation</w:t>
              </w:r>
            </w:ins>
          </w:p>
        </w:tc>
        <w:tc>
          <w:tcPr>
            <w:tcW w:w="6095" w:type="dxa"/>
          </w:tcPr>
          <w:p w14:paraId="268D3816" w14:textId="77777777" w:rsidR="005D6C32" w:rsidRPr="00743DF3" w:rsidRDefault="00AA0066" w:rsidP="005D6C32">
            <w:pPr>
              <w:pStyle w:val="Tabellentext"/>
              <w:rPr>
                <w:ins w:id="276" w:author="IQTIG" w:date="2020-04-28T19:36:00Z"/>
              </w:rPr>
            </w:pPr>
            <w:ins w:id="277" w:author="IQTIG" w:date="2020-04-28T19:36:00Z">
              <w:r>
                <w:t>Aufgrund der 100%-Dokumentationspflicht (§ 137 Abs. 2 SGB V) erfolgt bereits eine Sanktionierung gem. § 24 QSKH-RL. Eine Weiterführung des AK mit einem Referenzbereich von ≥ 95% ist daher nicht sinnvoll.</w:t>
              </w:r>
            </w:ins>
          </w:p>
        </w:tc>
      </w:tr>
      <w:bookmarkEnd w:id="265"/>
    </w:tbl>
    <w:p w14:paraId="22EF7B01" w14:textId="77777777" w:rsidR="005D6C32" w:rsidRDefault="00D21029" w:rsidP="00A36F56"/>
    <w:sectPr w:rsidR="005D6C32" w:rsidSect="00FB2C83">
      <w:headerReference w:type="default" r:id="rId73"/>
      <w:footerReference w:type="default" r:id="rId74"/>
      <w:pgSz w:w="16838" w:h="11906" w:orient="landscape"/>
      <w:pgMar w:top="1418" w:right="1134" w:bottom="1418" w:left="1134" w:header="567" w:footer="73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DE60845" w14:textId="77777777" w:rsidR="00D21029" w:rsidRDefault="00D21029" w:rsidP="00EC7661">
      <w:pPr>
        <w:spacing w:after="0"/>
      </w:pPr>
      <w:r>
        <w:separator/>
      </w:r>
    </w:p>
  </w:endnote>
  <w:endnote w:type="continuationSeparator" w:id="0">
    <w:p w14:paraId="46CACA46" w14:textId="77777777" w:rsidR="00D21029" w:rsidRDefault="00D21029" w:rsidP="00EC766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onsolas">
    <w:panose1 w:val="020B0609020204030204"/>
    <w:charset w:val="00"/>
    <w:family w:val="modern"/>
    <w:pitch w:val="fixed"/>
    <w:sig w:usb0="E00006FF" w:usb1="0000FCFF" w:usb2="00000001" w:usb3="00000000" w:csb0="0000019F" w:csb1="00000000"/>
  </w:font>
  <w:font w:name="Segoe UI Semibold">
    <w:panose1 w:val="020B0702040204020203"/>
    <w:charset w:val="00"/>
    <w:family w:val="swiss"/>
    <w:pitch w:val="variable"/>
    <w:sig w:usb0="E4002EFF" w:usb1="C000E47F" w:usb2="00000009" w:usb3="00000000" w:csb0="000001FF" w:csb1="00000000"/>
  </w:font>
  <w:font w:name="Utsaah">
    <w:altName w:val="Arial"/>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88C907" w14:textId="18E96A5D" w:rsidR="00907B99" w:rsidRDefault="00907B99">
    <w:pPr>
      <w:pStyle w:val="Fuzeile"/>
    </w:pPr>
    <w:r>
      <w:t>©</w:t>
    </w:r>
    <w:r w:rsidR="000A2B61">
      <w:t xml:space="preserve"> IQTIG </w:t>
    </w:r>
    <w:r w:rsidR="00C40514">
      <w:fldChar w:fldCharType="begin"/>
    </w:r>
    <w:r w:rsidR="00C40514">
      <w:instrText xml:space="preserve"> DATE \@ YYYY </w:instrText>
    </w:r>
    <w:r w:rsidR="00C40514">
      <w:fldChar w:fldCharType="separate"/>
    </w:r>
    <w:r w:rsidR="00D21029">
      <w:rPr>
        <w:noProof/>
      </w:rPr>
      <w:t>2020</w:t>
    </w:r>
    <w:r w:rsidR="00C40514">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D21029">
      <w:rPr>
        <w:noProof/>
      </w:rPr>
      <w:t>3</w:t>
    </w:r>
    <w:r>
      <w:fldChar w:fldCharType="end"/>
    </w: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FBC888" w14:textId="77777777" w:rsidR="00B71823" w:rsidRDefault="00D21029">
    <w:pPr>
      <w:pStyle w:val="Fuzeile"/>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F1B5E2" w14:textId="77777777" w:rsidR="00B71823" w:rsidRDefault="00D21029">
    <w:pPr>
      <w:pStyle w:val="Fuzeile"/>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43A635" w14:textId="17A9CF9A" w:rsidR="003473BE" w:rsidRDefault="00AA0066">
    <w:pPr>
      <w:pStyle w:val="Fuzeile"/>
    </w:pPr>
    <w:r>
      <w:t xml:space="preserve">© IQTIG </w:t>
    </w:r>
    <w:r>
      <w:fldChar w:fldCharType="begin"/>
    </w:r>
    <w:r>
      <w:instrText>DATE \@ YYYY</w:instrText>
    </w:r>
    <w:r>
      <w:fldChar w:fldCharType="separate"/>
    </w:r>
    <w:r w:rsidR="00D21029">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D21029">
      <w:rPr>
        <w:noProof/>
      </w:rPr>
      <w:t>8</w:t>
    </w:r>
    <w:r>
      <w:fldChar w:fldCharType="end"/>
    </w: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A0AC26" w14:textId="77777777" w:rsidR="00B71823" w:rsidRDefault="00D21029">
    <w:pPr>
      <w:pStyle w:val="Fuzeile"/>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2F27D3" w14:textId="77777777" w:rsidR="00B71823" w:rsidRDefault="00D21029">
    <w:pPr>
      <w:pStyle w:val="Fuzeile"/>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F9AC33" w14:textId="22752505" w:rsidR="003473BE" w:rsidRDefault="00AA0066">
    <w:pPr>
      <w:pStyle w:val="Fuzeile"/>
    </w:pPr>
    <w:r>
      <w:t xml:space="preserve">© IQTIG </w:t>
    </w:r>
    <w:r>
      <w:fldChar w:fldCharType="begin"/>
    </w:r>
    <w:r>
      <w:instrText>DATE \@ YYYY</w:instrText>
    </w:r>
    <w:r>
      <w:fldChar w:fldCharType="separate"/>
    </w:r>
    <w:r w:rsidR="00D21029">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D21029">
      <w:rPr>
        <w:noProof/>
      </w:rPr>
      <w:t>9</w:t>
    </w:r>
    <w:r>
      <w:fldChar w:fldCharType="end"/>
    </w: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B0A238" w14:textId="77777777" w:rsidR="00B71823" w:rsidRDefault="00D21029">
    <w:pPr>
      <w:pStyle w:val="Fuzeile"/>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3265B8" w14:textId="77777777" w:rsidR="00B71823" w:rsidRDefault="00D21029">
    <w:pPr>
      <w:pStyle w:val="Fuzeile"/>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CA793B" w14:textId="33216D1F" w:rsidR="003473BE" w:rsidRDefault="0074120C">
    <w:pPr>
      <w:pStyle w:val="Fuzeile"/>
    </w:pPr>
    <w:r>
      <w:t xml:space="preserve">© IQTIG </w:t>
    </w:r>
    <w:r>
      <w:fldChar w:fldCharType="begin"/>
    </w:r>
    <w:r>
      <w:instrText>DATE \@ YYYY</w:instrText>
    </w:r>
    <w:r>
      <w:fldChar w:fldCharType="separate"/>
    </w:r>
    <w:r w:rsidR="00D21029">
      <w:rPr>
        <w:noProof/>
      </w:rPr>
      <w:t>2020</w:t>
    </w:r>
    <w:r>
      <w:fldChar w:fldCharType="end"/>
    </w:r>
    <w:r>
      <w:ptab w:relativeTo="margin" w:alignment="center" w:leader="none"/>
    </w:r>
    <w:r>
      <w:t xml:space="preserve"> Stand: 09.04.2019</w:t>
    </w:r>
    <w:r>
      <w:ptab w:relativeTo="margin" w:alignment="right" w:leader="none"/>
    </w:r>
    <w:r>
      <w:t xml:space="preserve"> </w:t>
    </w:r>
    <w:r>
      <w:fldChar w:fldCharType="begin"/>
    </w:r>
    <w:r>
      <w:instrText xml:space="preserve"> PAGE  \* Arabic  \* MERGEFORMAT </w:instrText>
    </w:r>
    <w:r>
      <w:fldChar w:fldCharType="separate"/>
    </w:r>
    <w:r w:rsidR="00D21029">
      <w:rPr>
        <w:noProof/>
      </w:rPr>
      <w:t>10</w:t>
    </w:r>
    <w:r>
      <w:fldChar w:fldCharType="end"/>
    </w: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8E9EAB" w14:textId="77777777" w:rsidR="00B71823" w:rsidRDefault="00D21029">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A31F2F" w14:textId="77777777" w:rsidR="00B71823" w:rsidRDefault="00D21029">
    <w:pPr>
      <w:pStyle w:val="Fuzeile"/>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78C9F7" w14:textId="77777777" w:rsidR="00234F7F" w:rsidRDefault="00D21029">
    <w:pPr>
      <w:pStyle w:val="Fuzeile"/>
    </w:pP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821E9D" w14:textId="2B55821D" w:rsidR="00257C02" w:rsidRPr="00652525" w:rsidRDefault="00AA0066" w:rsidP="00652525">
    <w:pPr>
      <w:pStyle w:val="Fuzeile"/>
    </w:pPr>
    <w:r>
      <w:t xml:space="preserve">© IQTIG </w:t>
    </w:r>
    <w:r>
      <w:fldChar w:fldCharType="begin"/>
    </w:r>
    <w:r>
      <w:instrText>DATE \@ YYYY</w:instrText>
    </w:r>
    <w:r>
      <w:fldChar w:fldCharType="separate"/>
    </w:r>
    <w:r w:rsidR="00D21029">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D21029">
      <w:rPr>
        <w:noProof/>
      </w:rPr>
      <w:t>12</w:t>
    </w:r>
    <w:r>
      <w:fldChar w:fldCharType="end"/>
    </w:r>
  </w:p>
</w:ftr>
</file>

<file path=word/footer2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1F6AF8" w14:textId="77777777" w:rsidR="00234F7F" w:rsidRDefault="00D21029">
    <w:pPr>
      <w:pStyle w:val="Fuzeile"/>
    </w:pPr>
  </w:p>
</w:ftr>
</file>

<file path=word/footer2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65C378" w14:textId="77777777" w:rsidR="006B3B8A" w:rsidRDefault="00D21029">
    <w:pPr>
      <w:pStyle w:val="Fuzeile"/>
    </w:pPr>
  </w:p>
</w:ftr>
</file>

<file path=word/footer2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026208" w14:textId="6AEF5BD0" w:rsidR="00482B9B" w:rsidRDefault="00AA0066">
    <w:pPr>
      <w:pStyle w:val="Fuzeile"/>
    </w:pPr>
    <w:r>
      <w:t xml:space="preserve">© IQTIG </w:t>
    </w:r>
    <w:r>
      <w:fldChar w:fldCharType="begin"/>
    </w:r>
    <w:r>
      <w:instrText>DATE \@ YYYY</w:instrText>
    </w:r>
    <w:r>
      <w:fldChar w:fldCharType="separate"/>
    </w:r>
    <w:r w:rsidR="00D21029">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D21029">
      <w:rPr>
        <w:noProof/>
      </w:rPr>
      <w:t>13</w:t>
    </w:r>
    <w:r>
      <w:fldChar w:fldCharType="end"/>
    </w:r>
  </w:p>
</w:ftr>
</file>

<file path=word/footer2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9B55AA" w14:textId="77777777" w:rsidR="006B3B8A" w:rsidRDefault="00D21029">
    <w:pPr>
      <w:pStyle w:val="Fuzeile"/>
    </w:pPr>
  </w:p>
</w:ftr>
</file>

<file path=word/footer2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904BBA" w14:textId="77777777" w:rsidR="006E1197" w:rsidRDefault="00D21029">
    <w:pPr>
      <w:pStyle w:val="Fuzeile"/>
    </w:pPr>
  </w:p>
</w:ftr>
</file>

<file path=word/footer2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16052C" w14:textId="3CEADB9A" w:rsidR="00CF528F" w:rsidRDefault="00AA0066">
    <w:pPr>
      <w:pStyle w:val="Fuzeile"/>
    </w:pPr>
    <w:r>
      <w:t xml:space="preserve">© IQTIG </w:t>
    </w:r>
    <w:r>
      <w:fldChar w:fldCharType="begin"/>
    </w:r>
    <w:r>
      <w:instrText>DATE \@ YYYY</w:instrText>
    </w:r>
    <w:r>
      <w:fldChar w:fldCharType="separate"/>
    </w:r>
    <w:r w:rsidR="00D21029">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D21029">
      <w:rPr>
        <w:noProof/>
      </w:rPr>
      <w:t>14</w:t>
    </w:r>
    <w:r>
      <w:fldChar w:fldCharType="end"/>
    </w:r>
  </w:p>
</w:ftr>
</file>

<file path=word/footer2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9D58BE" w14:textId="77777777" w:rsidR="006E1197" w:rsidRDefault="00D21029">
    <w:pPr>
      <w:pStyle w:val="Fuzeile"/>
    </w:pPr>
  </w:p>
</w:ftr>
</file>

<file path=word/footer2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55A353" w14:textId="77777777" w:rsidR="008379C3" w:rsidRDefault="00D21029">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11D5D0" w14:textId="51CFF4CD" w:rsidR="003473BE" w:rsidRDefault="00AA0066">
    <w:pPr>
      <w:pStyle w:val="Fuzeile"/>
    </w:pPr>
    <w:r>
      <w:t xml:space="preserve">© IQTIG </w:t>
    </w:r>
    <w:r>
      <w:fldChar w:fldCharType="begin"/>
    </w:r>
    <w:r>
      <w:instrText>DATE \@ YYYY</w:instrText>
    </w:r>
    <w:r>
      <w:fldChar w:fldCharType="separate"/>
    </w:r>
    <w:r w:rsidR="00D21029">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D21029">
      <w:rPr>
        <w:noProof/>
      </w:rPr>
      <w:t>4</w:t>
    </w:r>
    <w:r>
      <w:fldChar w:fldCharType="end"/>
    </w:r>
  </w:p>
</w:ftr>
</file>

<file path=word/footer3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A0ECDE" w14:textId="3D3A77B2" w:rsidR="00102A6F" w:rsidRDefault="00AA0066">
    <w:pPr>
      <w:pStyle w:val="Fuzeile"/>
    </w:pPr>
    <w:r>
      <w:t xml:space="preserve">© IQTIG </w:t>
    </w:r>
    <w:r>
      <w:fldChar w:fldCharType="begin"/>
    </w:r>
    <w:r>
      <w:instrText>DATE \@ YYYY</w:instrText>
    </w:r>
    <w:r>
      <w:fldChar w:fldCharType="separate"/>
    </w:r>
    <w:r w:rsidR="00D21029">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D21029">
      <w:rPr>
        <w:noProof/>
      </w:rPr>
      <w:t>15</w:t>
    </w:r>
    <w:r>
      <w:fldChar w:fldCharType="end"/>
    </w:r>
  </w:p>
</w:ftr>
</file>

<file path=word/footer3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A981E8" w14:textId="77777777" w:rsidR="008379C3" w:rsidRDefault="00D21029">
    <w:pPr>
      <w:pStyle w:val="Fuzeile"/>
    </w:pPr>
  </w:p>
</w:ftr>
</file>

<file path=word/footer3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35B2E0" w14:textId="577D18A7" w:rsidR="00257C02" w:rsidRPr="00652525" w:rsidRDefault="00AA0066" w:rsidP="00652525">
    <w:pPr>
      <w:pStyle w:val="Fuzeile"/>
    </w:pPr>
    <w:r>
      <w:t xml:space="preserve">© IQTIG </w:t>
    </w:r>
    <w:r>
      <w:fldChar w:fldCharType="begin"/>
    </w:r>
    <w:r>
      <w:instrText>DATE \@ YYYY</w:instrText>
    </w:r>
    <w:r>
      <w:fldChar w:fldCharType="separate"/>
    </w:r>
    <w:r w:rsidR="00D21029">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D21029">
      <w:rPr>
        <w:noProof/>
      </w:rPr>
      <w:t>17</w:t>
    </w:r>
    <w: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9DA838" w14:textId="77777777" w:rsidR="00B71823" w:rsidRDefault="00D21029">
    <w:pPr>
      <w:pStyle w:val="Fuzeile"/>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C62F27" w14:textId="77777777" w:rsidR="00B71823" w:rsidRDefault="00D21029">
    <w:pPr>
      <w:pStyle w:val="Fuzeile"/>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73EBB6" w14:textId="0E5D4BD3" w:rsidR="003473BE" w:rsidRDefault="00AA0066">
    <w:pPr>
      <w:pStyle w:val="Fuzeile"/>
    </w:pPr>
    <w:r>
      <w:t xml:space="preserve">© IQTIG </w:t>
    </w:r>
    <w:r>
      <w:fldChar w:fldCharType="begin"/>
    </w:r>
    <w:r>
      <w:instrText>DATE \@ YYYY</w:instrText>
    </w:r>
    <w:r>
      <w:fldChar w:fldCharType="separate"/>
    </w:r>
    <w:r w:rsidR="00D21029">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D21029">
      <w:rPr>
        <w:noProof/>
      </w:rPr>
      <w:t>6</w:t>
    </w:r>
    <w: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3F7A26" w14:textId="77777777" w:rsidR="00B71823" w:rsidRDefault="00D21029">
    <w:pPr>
      <w:pStyle w:val="Fuzeile"/>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F75B58" w14:textId="77777777" w:rsidR="00B71823" w:rsidRDefault="00D21029">
    <w:pPr>
      <w:pStyle w:val="Fuzeile"/>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BBED22" w14:textId="3313560A" w:rsidR="003473BE" w:rsidRDefault="00AA0066">
    <w:pPr>
      <w:pStyle w:val="Fuzeile"/>
    </w:pPr>
    <w:r>
      <w:t xml:space="preserve">© IQTIG </w:t>
    </w:r>
    <w:r>
      <w:fldChar w:fldCharType="begin"/>
    </w:r>
    <w:r>
      <w:instrText>DATE \@ YYYY</w:instrText>
    </w:r>
    <w:r>
      <w:fldChar w:fldCharType="separate"/>
    </w:r>
    <w:r w:rsidR="00D21029">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D21029">
      <w:rPr>
        <w:noProof/>
      </w:rPr>
      <w:t>7</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A407E8E" w14:textId="77777777" w:rsidR="00D21029" w:rsidRDefault="00D21029" w:rsidP="00EC7661">
      <w:pPr>
        <w:spacing w:after="0"/>
      </w:pPr>
      <w:r>
        <w:separator/>
      </w:r>
    </w:p>
  </w:footnote>
  <w:footnote w:type="continuationSeparator" w:id="0">
    <w:p w14:paraId="4063112E" w14:textId="77777777" w:rsidR="00D21029" w:rsidRDefault="00D21029" w:rsidP="00EC7661">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4E97D3" w14:textId="77777777" w:rsidR="00CD505F" w:rsidRDefault="00CD505F" w:rsidP="00CD505F">
    <w:pPr>
      <w:pStyle w:val="Kopfzeile"/>
    </w:pPr>
    <w:r w:rsidRPr="006B3B8A">
      <w:t xml:space="preserve">Statistische Basisprüfung Auffälligkeitskriterien: Plausibilität und Vollzähligkeit nach </w:t>
    </w:r>
    <w:r>
      <w:t>QSKH-RL</w:t>
    </w:r>
  </w:p>
  <w:p w14:paraId="5A2357E9" w14:textId="77777777" w:rsidR="00CD505F" w:rsidRDefault="00CD505F" w:rsidP="00CD505F">
    <w:pPr>
      <w:pStyle w:val="Kopfzeile"/>
    </w:pPr>
    <w:r>
      <w:t>09/2 - Herzschrittmacher-Aggregatwechsel</w:t>
    </w:r>
  </w:p>
  <w:p w14:paraId="18F072D1" w14:textId="1034AF94" w:rsidR="00907B99" w:rsidRPr="00CD505F" w:rsidRDefault="00CD505F" w:rsidP="00CD505F">
    <w:pPr>
      <w:pStyle w:val="Kopfzeile"/>
    </w:pPr>
    <w:r>
      <w:fldChar w:fldCharType="begin"/>
    </w:r>
    <w:r>
      <w:instrText xml:space="preserve"> STYLEREF  "Überschrift (Titelei)"</w:instrText>
    </w:r>
    <w:r>
      <w:fldChar w:fldCharType="separate"/>
    </w:r>
    <w:r w:rsidR="00D21029">
      <w:rPr>
        <w:noProof/>
      </w:rPr>
      <w:t>Inhaltsverzeichnis</w:t>
    </w:r>
    <w:r>
      <w:fldChar w:fldCharType="end"/>
    </w: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C32033" w14:textId="77777777" w:rsidR="00B71823" w:rsidRDefault="00D21029">
    <w:pPr>
      <w:pStyle w:val="Kopfzeile"/>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09413A" w14:textId="77777777" w:rsidR="00B71823" w:rsidRDefault="00D21029">
    <w:pPr>
      <w:pStyle w:val="Kopfzeile"/>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BAAA1C" w14:textId="77777777" w:rsidR="00B71823" w:rsidRDefault="00AA0066" w:rsidP="003473BE">
    <w:pPr>
      <w:pStyle w:val="Kopfzeile"/>
    </w:pPr>
    <w:r w:rsidRPr="00B71823">
      <w:t xml:space="preserve">Statistische Basisprüfung Auffälligkeitskriterien: Plausibilität und Vollzähligkeit nach </w:t>
    </w:r>
    <w:r>
      <w:t>QSKH-RL</w:t>
    </w:r>
  </w:p>
  <w:p w14:paraId="1F1CA33B" w14:textId="77777777" w:rsidR="003473BE" w:rsidRPr="00395622" w:rsidRDefault="00AA0066" w:rsidP="003473BE">
    <w:pPr>
      <w:pStyle w:val="Kopfzeile"/>
    </w:pPr>
    <w:r>
      <w:t>09/2</w:t>
    </w:r>
    <w:r w:rsidRPr="00395622">
      <w:t xml:space="preserve"> - </w:t>
    </w:r>
    <w:r>
      <w:t>Herzschrittmacher-Aggregatwechsel</w:t>
    </w:r>
  </w:p>
  <w:p w14:paraId="28AEC49C" w14:textId="77777777" w:rsidR="003473BE" w:rsidRDefault="00AA0066">
    <w:pPr>
      <w:pStyle w:val="Kopfzeile"/>
    </w:pPr>
    <w:r>
      <w:t>850218: Auffälligkeitskriterium zum Minimaldatensatz (MDS)</w:t>
    </w: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694D8F" w14:textId="77777777" w:rsidR="00B71823" w:rsidRDefault="00D21029">
    <w:pPr>
      <w:pStyle w:val="Kopfzeile"/>
    </w:pPr>
  </w:p>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9E0762" w14:textId="77777777" w:rsidR="00B71823" w:rsidRDefault="00D21029">
    <w:pPr>
      <w:pStyle w:val="Kopfzeile"/>
    </w:pPr>
  </w:p>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BF323F" w14:textId="77777777" w:rsidR="00B71823" w:rsidRDefault="00AA0066" w:rsidP="003473BE">
    <w:pPr>
      <w:pStyle w:val="Kopfzeile"/>
    </w:pPr>
    <w:r w:rsidRPr="00B71823">
      <w:t xml:space="preserve">Statistische Basisprüfung Auffälligkeitskriterien: Plausibilität und Vollzähligkeit nach </w:t>
    </w:r>
    <w:r>
      <w:t>QSKH-RL</w:t>
    </w:r>
  </w:p>
  <w:p w14:paraId="47F76D16" w14:textId="77777777" w:rsidR="003473BE" w:rsidRPr="00395622" w:rsidRDefault="00AA0066" w:rsidP="003473BE">
    <w:pPr>
      <w:pStyle w:val="Kopfzeile"/>
    </w:pPr>
    <w:r>
      <w:t>09/2</w:t>
    </w:r>
    <w:r w:rsidRPr="00395622">
      <w:t xml:space="preserve"> - </w:t>
    </w:r>
    <w:r>
      <w:t>Herzschrittmacher-Aggregatwechsel</w:t>
    </w:r>
  </w:p>
  <w:p w14:paraId="7A20ADE5" w14:textId="77777777" w:rsidR="003473BE" w:rsidRDefault="00AA0066">
    <w:pPr>
      <w:pStyle w:val="Kopfzeile"/>
    </w:pPr>
    <w:r>
      <w:t>850218: Auffälligkeitskriterium zum Minimaldatensatz (MDS)</w:t>
    </w:r>
  </w:p>
</w:hdr>
</file>

<file path=word/header1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6A1823" w14:textId="77777777" w:rsidR="00B71823" w:rsidRDefault="00D21029">
    <w:pPr>
      <w:pStyle w:val="Kopfzeile"/>
    </w:pPr>
  </w:p>
</w:hdr>
</file>

<file path=word/header1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596B86" w14:textId="77777777" w:rsidR="00B71823" w:rsidRDefault="00D21029">
    <w:pPr>
      <w:pStyle w:val="Kopfzeile"/>
    </w:pPr>
  </w:p>
</w:hdr>
</file>

<file path=word/header1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26D570" w14:textId="77777777" w:rsidR="00B71823" w:rsidRDefault="0074120C" w:rsidP="003473BE">
    <w:pPr>
      <w:pStyle w:val="Kopfzeile"/>
    </w:pPr>
    <w:r w:rsidRPr="00B71823">
      <w:t>Statistische Basisprüfung Auffälligkeitskriterien: Plausibilität und Vollzähligkeit nach QSKH-RL</w:t>
    </w:r>
  </w:p>
  <w:p w14:paraId="7CD71B5A" w14:textId="77777777" w:rsidR="003473BE" w:rsidRPr="00395622" w:rsidRDefault="0074120C" w:rsidP="003473BE">
    <w:pPr>
      <w:pStyle w:val="Kopfzeile"/>
    </w:pPr>
    <w:r>
      <w:t>09/2</w:t>
    </w:r>
    <w:r w:rsidRPr="00395622">
      <w:t xml:space="preserve"> - </w:t>
    </w:r>
    <w:r>
      <w:t>Herzschrittmacher-Aggregatwechsel</w:t>
    </w:r>
  </w:p>
  <w:p w14:paraId="63413A96" w14:textId="77777777" w:rsidR="003473BE" w:rsidRDefault="0074120C">
    <w:pPr>
      <w:pStyle w:val="Kopfzeile"/>
    </w:pPr>
    <w:r>
      <w:t>850218: Auffälligkeitskriterium zum Minimaldatensatz (MDS)</w:t>
    </w:r>
  </w:p>
</w:hdr>
</file>

<file path=word/header1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A2EE1B" w14:textId="77777777" w:rsidR="00B71823" w:rsidRDefault="00D21029">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963422" w14:textId="77777777" w:rsidR="00B71823" w:rsidRDefault="00D21029">
    <w:pPr>
      <w:pStyle w:val="Kopfzeile"/>
    </w:pPr>
  </w:p>
</w:hdr>
</file>

<file path=word/header2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E5FFBE" w14:textId="77777777" w:rsidR="00234F7F" w:rsidRDefault="00D21029">
    <w:pPr>
      <w:pStyle w:val="Kopfzeile"/>
    </w:pPr>
  </w:p>
</w:hdr>
</file>

<file path=word/header2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5D03A3" w14:textId="77777777" w:rsidR="000B2554" w:rsidRDefault="00AA0066" w:rsidP="000B2554">
    <w:pPr>
      <w:pStyle w:val="Kopfzeile"/>
    </w:pPr>
    <w:r>
      <w:t>Statistische Basisprüfung Auffälligkeitskriterien: Plausibilität und Vollzähligkeit nach QSKH-RL</w:t>
    </w:r>
  </w:p>
  <w:p w14:paraId="55615B21" w14:textId="77777777" w:rsidR="00130B47" w:rsidRPr="00395622" w:rsidRDefault="00AA0066" w:rsidP="00130B47">
    <w:pPr>
      <w:pStyle w:val="Kopfzeile"/>
    </w:pPr>
    <w:r>
      <w:t>09/2</w:t>
    </w:r>
    <w:r w:rsidRPr="00395622">
      <w:t xml:space="preserve"> - </w:t>
    </w:r>
    <w:r>
      <w:t>Herzschrittmacher-Aggregatwechsel</w:t>
    </w:r>
  </w:p>
  <w:p w14:paraId="12F1F5CE" w14:textId="77777777" w:rsidR="00257C02" w:rsidRDefault="00AA0066">
    <w:pPr>
      <w:pStyle w:val="Kopfzeile"/>
    </w:pPr>
    <w:r>
      <w:t>Anhang I: Schlüssel (Spezifikation)</w:t>
    </w:r>
  </w:p>
</w:hdr>
</file>

<file path=word/header2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8FDE8E" w14:textId="77777777" w:rsidR="00234F7F" w:rsidRDefault="00D21029">
    <w:pPr>
      <w:pStyle w:val="Kopfzeile"/>
    </w:pPr>
  </w:p>
</w:hdr>
</file>

<file path=word/header2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A551F2" w14:textId="77777777" w:rsidR="006B3B8A" w:rsidRDefault="00D21029">
    <w:pPr>
      <w:pStyle w:val="Kopfzeile"/>
    </w:pPr>
  </w:p>
</w:hdr>
</file>

<file path=word/header2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4A6FE2" w14:textId="77777777" w:rsidR="006B3B8A" w:rsidRDefault="00AA0066" w:rsidP="00482B9B">
    <w:pPr>
      <w:pStyle w:val="Kopfzeile"/>
    </w:pPr>
    <w:r w:rsidRPr="006B3B8A">
      <w:t xml:space="preserve">Statistische Basisprüfung Auffälligkeitskriterien: Plausibilität und Vollzähligkeit nach </w:t>
    </w:r>
    <w:r>
      <w:t>QSKH-RL</w:t>
    </w:r>
  </w:p>
  <w:p w14:paraId="59B2DBF6" w14:textId="77777777" w:rsidR="00482B9B" w:rsidRPr="00395622" w:rsidRDefault="00AA0066" w:rsidP="00482B9B">
    <w:pPr>
      <w:pStyle w:val="Kopfzeile"/>
    </w:pPr>
    <w:r>
      <w:t>09/2</w:t>
    </w:r>
    <w:r w:rsidRPr="00395622">
      <w:t xml:space="preserve"> - </w:t>
    </w:r>
    <w:r>
      <w:t>Herzschrittmacher-Aggregatwechsel</w:t>
    </w:r>
  </w:p>
  <w:p w14:paraId="3DAD4250" w14:textId="77777777" w:rsidR="00482B9B" w:rsidRDefault="00AA0066">
    <w:pPr>
      <w:pStyle w:val="Kopfzeile"/>
    </w:pPr>
    <w:r>
      <w:t>Anhang II: Listen</w:t>
    </w:r>
  </w:p>
</w:hdr>
</file>

<file path=word/header2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BE27AC" w14:textId="77777777" w:rsidR="006B3B8A" w:rsidRDefault="00D21029">
    <w:pPr>
      <w:pStyle w:val="Kopfzeile"/>
    </w:pPr>
  </w:p>
</w:hdr>
</file>

<file path=word/header2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6BFF81" w14:textId="77777777" w:rsidR="006E1197" w:rsidRDefault="00D21029">
    <w:pPr>
      <w:pStyle w:val="Kopfzeile"/>
    </w:pPr>
  </w:p>
</w:hdr>
</file>

<file path=word/header2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FFE078" w14:textId="77777777" w:rsidR="00185410" w:rsidRDefault="00AA0066" w:rsidP="00CF528F">
    <w:pPr>
      <w:pStyle w:val="Kopfzeile"/>
    </w:pPr>
    <w:r w:rsidRPr="00185410">
      <w:t xml:space="preserve">Statistische Basisprüfung Auffälligkeitskriterien: Plausibilität und Vollzähligkeit nach </w:t>
    </w:r>
    <w:r>
      <w:t>QSKH-RL</w:t>
    </w:r>
  </w:p>
  <w:p w14:paraId="19533450" w14:textId="77777777" w:rsidR="00CF528F" w:rsidRPr="00395622" w:rsidRDefault="00AA0066" w:rsidP="00CF528F">
    <w:pPr>
      <w:pStyle w:val="Kopfzeile"/>
    </w:pPr>
    <w:r>
      <w:t>09/2</w:t>
    </w:r>
    <w:r w:rsidRPr="00395622">
      <w:t xml:space="preserve"> - </w:t>
    </w:r>
    <w:r>
      <w:t>Herzschrittmacher-Aggregatwechsel</w:t>
    </w:r>
  </w:p>
  <w:p w14:paraId="280A96F0" w14:textId="77777777" w:rsidR="00CF528F" w:rsidRDefault="00AA0066" w:rsidP="00CF528F">
    <w:pPr>
      <w:pStyle w:val="Kopfzeile"/>
      <w:tabs>
        <w:tab w:val="left" w:pos="1941"/>
      </w:tabs>
    </w:pPr>
    <w:r>
      <w:t>Anhang III: Vorberechnungen</w:t>
    </w:r>
  </w:p>
</w:hdr>
</file>

<file path=word/header2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D5AEAA" w14:textId="77777777" w:rsidR="006E1197" w:rsidRDefault="00D21029">
    <w:pPr>
      <w:pStyle w:val="Kopfzeile"/>
    </w:pPr>
  </w:p>
</w:hdr>
</file>

<file path=word/header2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5455CA" w14:textId="77777777" w:rsidR="008379C3" w:rsidRDefault="00D21029">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39A313" w14:textId="77777777" w:rsidR="00B71823" w:rsidRDefault="00AA0066" w:rsidP="003473BE">
    <w:pPr>
      <w:pStyle w:val="Kopfzeile"/>
    </w:pPr>
    <w:r w:rsidRPr="00B71823">
      <w:t xml:space="preserve">Statistische Basisprüfung Auffälligkeitskriterien: Plausibilität und Vollzähligkeit nach </w:t>
    </w:r>
    <w:r>
      <w:t>QSKH-RL</w:t>
    </w:r>
  </w:p>
  <w:p w14:paraId="4131F6A1" w14:textId="77777777" w:rsidR="003473BE" w:rsidRPr="00395622" w:rsidRDefault="00AA0066" w:rsidP="003473BE">
    <w:pPr>
      <w:pStyle w:val="Kopfzeile"/>
    </w:pPr>
    <w:r>
      <w:t>09/2</w:t>
    </w:r>
    <w:r w:rsidRPr="00395622">
      <w:t xml:space="preserve"> - </w:t>
    </w:r>
    <w:r>
      <w:t>Herzschrittmacher-Aggregatwechsel</w:t>
    </w:r>
  </w:p>
  <w:p w14:paraId="34CF5974" w14:textId="77777777" w:rsidR="003473BE" w:rsidRDefault="00AA0066">
    <w:pPr>
      <w:pStyle w:val="Kopfzeile"/>
    </w:pPr>
    <w:r>
      <w:t>813073: Unterdokumentation von GKV-Patientinnen und GKV-Patienten</w:t>
    </w:r>
  </w:p>
</w:hdr>
</file>

<file path=word/header3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91E11B" w14:textId="77777777" w:rsidR="008379C3" w:rsidRDefault="00AA0066" w:rsidP="00102A6F">
    <w:pPr>
      <w:pStyle w:val="Kopfzeile"/>
    </w:pPr>
    <w:r w:rsidRPr="008379C3">
      <w:t xml:space="preserve">Statistische Basisprüfung Auffälligkeitskriterien: Plausibilität und Vollzähligkeit nach </w:t>
    </w:r>
    <w:r>
      <w:t>QSKH-RL</w:t>
    </w:r>
  </w:p>
  <w:p w14:paraId="5675AEA3" w14:textId="77777777" w:rsidR="00102A6F" w:rsidRPr="00395622" w:rsidRDefault="00AA0066" w:rsidP="00102A6F">
    <w:pPr>
      <w:pStyle w:val="Kopfzeile"/>
    </w:pPr>
    <w:r>
      <w:t>09/2</w:t>
    </w:r>
    <w:r w:rsidRPr="00395622">
      <w:t xml:space="preserve"> - </w:t>
    </w:r>
    <w:r>
      <w:t>Herzschrittmacher-Aggregatwechsel</w:t>
    </w:r>
  </w:p>
  <w:p w14:paraId="7BB9775B" w14:textId="77777777" w:rsidR="00102A6F" w:rsidRDefault="00AA0066">
    <w:pPr>
      <w:pStyle w:val="Kopfzeile"/>
    </w:pPr>
    <w:r>
      <w:t>Anhang IV: Funktionen</w:t>
    </w:r>
  </w:p>
</w:hdr>
</file>

<file path=word/header3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EA419D" w14:textId="77777777" w:rsidR="008379C3" w:rsidRDefault="00D21029">
    <w:pPr>
      <w:pStyle w:val="Kopfzeile"/>
    </w:pPr>
  </w:p>
</w:hdr>
</file>

<file path=word/header3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373EB4" w14:textId="77777777" w:rsidR="00130B47" w:rsidRPr="00395622" w:rsidRDefault="00AA0066" w:rsidP="00130B47">
    <w:pPr>
      <w:pStyle w:val="Kopfzeile"/>
    </w:pPr>
    <w:r w:rsidRPr="009D1CE9">
      <w:t>Statistische Basisprüfung Auffälligkeitskriterien: Plausibilität und Vollzähligkeit</w:t>
    </w:r>
    <w:r>
      <w:t xml:space="preserve"> nach QSKH-RL</w:t>
    </w:r>
  </w:p>
  <w:p w14:paraId="4B6D854A" w14:textId="77777777" w:rsidR="00130B47" w:rsidRPr="00395622" w:rsidRDefault="00AA0066" w:rsidP="00130B47">
    <w:pPr>
      <w:pStyle w:val="Kopfzeile"/>
    </w:pPr>
    <w:r>
      <w:t>09/2</w:t>
    </w:r>
    <w:r w:rsidRPr="00395622">
      <w:t xml:space="preserve"> - </w:t>
    </w:r>
    <w:r>
      <w:t>Herzschrittmacher-Aggregatwechsel</w:t>
    </w:r>
  </w:p>
  <w:p w14:paraId="439F3223" w14:textId="77777777" w:rsidR="00257C02" w:rsidRDefault="00AA0066" w:rsidP="00505667">
    <w:pPr>
      <w:pStyle w:val="Kopfzeile"/>
    </w:pPr>
    <w:r w:rsidRPr="00505667">
      <w:t xml:space="preserve">Anhang V: Historie der </w:t>
    </w:r>
    <w:r w:rsidRPr="009D1CE9">
      <w:t>Auffälligkeitskriterien</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B22AC4" w14:textId="77777777" w:rsidR="00B71823" w:rsidRDefault="00D21029">
    <w:pPr>
      <w:pStyle w:val="Kopfzeile"/>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8FE693" w14:textId="77777777" w:rsidR="00B71823" w:rsidRDefault="00D21029">
    <w:pPr>
      <w:pStyle w:val="Kopfzeile"/>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13C222" w14:textId="77777777" w:rsidR="00B71823" w:rsidRDefault="00AA0066" w:rsidP="003473BE">
    <w:pPr>
      <w:pStyle w:val="Kopfzeile"/>
    </w:pPr>
    <w:r w:rsidRPr="00B71823">
      <w:t xml:space="preserve">Statistische Basisprüfung Auffälligkeitskriterien: Plausibilität und Vollzähligkeit nach </w:t>
    </w:r>
    <w:r>
      <w:t>QSKH-RL</w:t>
    </w:r>
  </w:p>
  <w:p w14:paraId="440B7196" w14:textId="77777777" w:rsidR="003473BE" w:rsidRPr="00395622" w:rsidRDefault="00AA0066" w:rsidP="003473BE">
    <w:pPr>
      <w:pStyle w:val="Kopfzeile"/>
    </w:pPr>
    <w:r>
      <w:t>09/2</w:t>
    </w:r>
    <w:r w:rsidRPr="00395622">
      <w:t xml:space="preserve"> - </w:t>
    </w:r>
    <w:r>
      <w:t>Herzschrittmacher-Aggregatwechsel</w:t>
    </w:r>
  </w:p>
  <w:p w14:paraId="06115C2A" w14:textId="77777777" w:rsidR="003473BE" w:rsidRDefault="00AA0066">
    <w:pPr>
      <w:pStyle w:val="Kopfzeile"/>
    </w:pPr>
    <w:r>
      <w:t>850165: Auffälligkeitskriterium zur Überdokumentation</w:t>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7238C7" w14:textId="77777777" w:rsidR="00B71823" w:rsidRDefault="00D21029">
    <w:pPr>
      <w:pStyle w:val="Kopfzeile"/>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687862" w14:textId="77777777" w:rsidR="00B71823" w:rsidRDefault="00D21029">
    <w:pPr>
      <w:pStyle w:val="Kopfzeile"/>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8BCF50" w14:textId="77777777" w:rsidR="00B71823" w:rsidRDefault="00AA0066" w:rsidP="003473BE">
    <w:pPr>
      <w:pStyle w:val="Kopfzeile"/>
    </w:pPr>
    <w:r w:rsidRPr="00B71823">
      <w:t xml:space="preserve">Statistische Basisprüfung Auffälligkeitskriterien: Plausibilität und Vollzähligkeit nach </w:t>
    </w:r>
    <w:r>
      <w:t>QSKH-RL</w:t>
    </w:r>
  </w:p>
  <w:p w14:paraId="459CFA77" w14:textId="77777777" w:rsidR="003473BE" w:rsidRPr="00395622" w:rsidRDefault="00AA0066" w:rsidP="003473BE">
    <w:pPr>
      <w:pStyle w:val="Kopfzeile"/>
    </w:pPr>
    <w:r>
      <w:t>09/2</w:t>
    </w:r>
    <w:r w:rsidRPr="00395622">
      <w:t xml:space="preserve"> - </w:t>
    </w:r>
    <w:r>
      <w:t>Herzschrittmacher-Aggregatwechsel</w:t>
    </w:r>
  </w:p>
  <w:p w14:paraId="32418F3B" w14:textId="77777777" w:rsidR="003473BE" w:rsidRDefault="00AA0066">
    <w:pPr>
      <w:pStyle w:val="Kopfzeile"/>
    </w:pPr>
    <w:r>
      <w:t>850165: Auffälligkeitskriterium zur Überdokumentation</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7C4A930"/>
    <w:lvl w:ilvl="0">
      <w:start w:val="1"/>
      <w:numFmt w:val="decimal"/>
      <w:pStyle w:val="Listennummer5"/>
      <w:lvlText w:val="%1."/>
      <w:lvlJc w:val="left"/>
      <w:pPr>
        <w:tabs>
          <w:tab w:val="num" w:pos="1492"/>
        </w:tabs>
        <w:ind w:left="1492" w:hanging="360"/>
      </w:pPr>
    </w:lvl>
  </w:abstractNum>
  <w:abstractNum w:abstractNumId="1" w15:restartNumberingAfterBreak="0">
    <w:nsid w:val="FFFFFF7D"/>
    <w:multiLevelType w:val="singleLevel"/>
    <w:tmpl w:val="69986EBC"/>
    <w:lvl w:ilvl="0">
      <w:start w:val="1"/>
      <w:numFmt w:val="decimal"/>
      <w:pStyle w:val="Listennummer4"/>
      <w:lvlText w:val="%1."/>
      <w:lvlJc w:val="left"/>
      <w:pPr>
        <w:tabs>
          <w:tab w:val="num" w:pos="1209"/>
        </w:tabs>
        <w:ind w:left="1209" w:hanging="360"/>
      </w:pPr>
    </w:lvl>
  </w:abstractNum>
  <w:abstractNum w:abstractNumId="2" w15:restartNumberingAfterBreak="0">
    <w:nsid w:val="FFFFFF7E"/>
    <w:multiLevelType w:val="singleLevel"/>
    <w:tmpl w:val="5C5CA07E"/>
    <w:lvl w:ilvl="0">
      <w:start w:val="1"/>
      <w:numFmt w:val="decimal"/>
      <w:pStyle w:val="Listennummer3"/>
      <w:lvlText w:val="%1."/>
      <w:lvlJc w:val="left"/>
      <w:pPr>
        <w:tabs>
          <w:tab w:val="num" w:pos="926"/>
        </w:tabs>
        <w:ind w:left="926" w:hanging="360"/>
      </w:pPr>
    </w:lvl>
  </w:abstractNum>
  <w:abstractNum w:abstractNumId="3" w15:restartNumberingAfterBreak="0">
    <w:nsid w:val="FFFFFF7F"/>
    <w:multiLevelType w:val="singleLevel"/>
    <w:tmpl w:val="912CB6C0"/>
    <w:lvl w:ilvl="0">
      <w:start w:val="1"/>
      <w:numFmt w:val="decimal"/>
      <w:pStyle w:val="Listennummer2"/>
      <w:lvlText w:val="%1."/>
      <w:lvlJc w:val="left"/>
      <w:pPr>
        <w:tabs>
          <w:tab w:val="num" w:pos="643"/>
        </w:tabs>
        <w:ind w:left="643" w:hanging="360"/>
      </w:pPr>
    </w:lvl>
  </w:abstractNum>
  <w:abstractNum w:abstractNumId="4" w15:restartNumberingAfterBreak="0">
    <w:nsid w:val="FFFFFF80"/>
    <w:multiLevelType w:val="singleLevel"/>
    <w:tmpl w:val="A720F132"/>
    <w:lvl w:ilvl="0">
      <w:start w:val="1"/>
      <w:numFmt w:val="bullet"/>
      <w:pStyle w:val="Aufzhlungszeiche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4C42CD3A"/>
    <w:lvl w:ilvl="0">
      <w:start w:val="1"/>
      <w:numFmt w:val="bullet"/>
      <w:pStyle w:val="Aufzhlungszeiche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224F97A"/>
    <w:lvl w:ilvl="0">
      <w:start w:val="1"/>
      <w:numFmt w:val="bullet"/>
      <w:pStyle w:val="Aufzhlungszeiche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797AD8BC"/>
    <w:lvl w:ilvl="0">
      <w:start w:val="1"/>
      <w:numFmt w:val="bullet"/>
      <w:pStyle w:val="Aufzhlungszeichen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DBC0D8D2"/>
    <w:lvl w:ilvl="0">
      <w:start w:val="1"/>
      <w:numFmt w:val="decimal"/>
      <w:pStyle w:val="Listennummer"/>
      <w:lvlText w:val="%1."/>
      <w:lvlJc w:val="left"/>
      <w:pPr>
        <w:tabs>
          <w:tab w:val="num" w:pos="360"/>
        </w:tabs>
        <w:ind w:left="360" w:hanging="360"/>
      </w:pPr>
    </w:lvl>
  </w:abstractNum>
  <w:abstractNum w:abstractNumId="9" w15:restartNumberingAfterBreak="0">
    <w:nsid w:val="FFFFFF89"/>
    <w:multiLevelType w:val="singleLevel"/>
    <w:tmpl w:val="7C6495C6"/>
    <w:lvl w:ilvl="0">
      <w:start w:val="1"/>
      <w:numFmt w:val="bullet"/>
      <w:pStyle w:val="Aufzhlungszeichen"/>
      <w:lvlText w:val=""/>
      <w:lvlJc w:val="left"/>
      <w:pPr>
        <w:tabs>
          <w:tab w:val="num" w:pos="360"/>
        </w:tabs>
        <w:ind w:left="360" w:hanging="360"/>
      </w:pPr>
      <w:rPr>
        <w:rFonts w:ascii="Symbol" w:hAnsi="Symbol" w:hint="default"/>
      </w:rPr>
    </w:lvl>
  </w:abstractNum>
  <w:abstractNum w:abstractNumId="10" w15:restartNumberingAfterBreak="0">
    <w:nsid w:val="000DDABA"/>
    <w:multiLevelType w:val="singleLevel"/>
    <w:tmpl w:val="8C3C7B9C"/>
    <w:lvl w:ilvl="0">
      <w:start w:val="1"/>
      <w:numFmt w:val="bullet"/>
      <w:lvlText w:val=""/>
      <w:lvlJc w:val="left"/>
      <w:pPr>
        <w:tabs>
          <w:tab w:val="num" w:pos="926"/>
        </w:tabs>
        <w:ind w:left="926" w:hanging="360"/>
      </w:pPr>
      <w:rPr>
        <w:rFonts w:ascii="Symbol" w:hAnsi="Symbol" w:hint="default"/>
      </w:rPr>
    </w:lvl>
  </w:abstractNum>
  <w:abstractNum w:abstractNumId="11" w15:restartNumberingAfterBreak="0">
    <w:nsid w:val="00133AD0"/>
    <w:multiLevelType w:val="singleLevel"/>
    <w:tmpl w:val="200245C4"/>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00157827"/>
    <w:multiLevelType w:val="singleLevel"/>
    <w:tmpl w:val="6A7216DA"/>
    <w:lvl w:ilvl="0">
      <w:start w:val="1"/>
      <w:numFmt w:val="decimal"/>
      <w:lvlText w:val="%1."/>
      <w:lvlJc w:val="left"/>
      <w:pPr>
        <w:tabs>
          <w:tab w:val="num" w:pos="1209"/>
        </w:tabs>
        <w:ind w:left="1209" w:hanging="360"/>
      </w:pPr>
    </w:lvl>
  </w:abstractNum>
  <w:abstractNum w:abstractNumId="13" w15:restartNumberingAfterBreak="0">
    <w:nsid w:val="001EDF3C"/>
    <w:multiLevelType w:val="singleLevel"/>
    <w:tmpl w:val="F77AA4E2"/>
    <w:lvl w:ilvl="0">
      <w:start w:val="1"/>
      <w:numFmt w:val="decimal"/>
      <w:lvlText w:val="%1."/>
      <w:lvlJc w:val="left"/>
      <w:pPr>
        <w:tabs>
          <w:tab w:val="num" w:pos="1492"/>
        </w:tabs>
        <w:ind w:left="1492" w:hanging="360"/>
      </w:pPr>
    </w:lvl>
  </w:abstractNum>
  <w:abstractNum w:abstractNumId="14" w15:restartNumberingAfterBreak="0">
    <w:nsid w:val="0020BC4A"/>
    <w:multiLevelType w:val="singleLevel"/>
    <w:tmpl w:val="7DACAEAA"/>
    <w:lvl w:ilvl="0">
      <w:start w:val="1"/>
      <w:numFmt w:val="decimal"/>
      <w:lvlText w:val="%1."/>
      <w:lvlJc w:val="left"/>
      <w:pPr>
        <w:tabs>
          <w:tab w:val="num" w:pos="643"/>
        </w:tabs>
        <w:ind w:left="643" w:hanging="360"/>
      </w:pPr>
    </w:lvl>
  </w:abstractNum>
  <w:abstractNum w:abstractNumId="15" w15:restartNumberingAfterBreak="0">
    <w:nsid w:val="002227E7"/>
    <w:multiLevelType w:val="singleLevel"/>
    <w:tmpl w:val="200245C4"/>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003C8ADF"/>
    <w:multiLevelType w:val="singleLevel"/>
    <w:tmpl w:val="1786E198"/>
    <w:lvl w:ilvl="0">
      <w:start w:val="1"/>
      <w:numFmt w:val="decimal"/>
      <w:lvlText w:val="%1."/>
      <w:lvlJc w:val="left"/>
      <w:pPr>
        <w:tabs>
          <w:tab w:val="num" w:pos="1492"/>
        </w:tabs>
        <w:ind w:left="1492" w:hanging="360"/>
      </w:pPr>
    </w:lvl>
  </w:abstractNum>
  <w:abstractNum w:abstractNumId="17" w15:restartNumberingAfterBreak="0">
    <w:nsid w:val="004EADCE"/>
    <w:multiLevelType w:val="singleLevel"/>
    <w:tmpl w:val="EA4E36AA"/>
    <w:lvl w:ilvl="0">
      <w:start w:val="1"/>
      <w:numFmt w:val="decimal"/>
      <w:lvlText w:val="%1."/>
      <w:lvlJc w:val="left"/>
      <w:pPr>
        <w:tabs>
          <w:tab w:val="num" w:pos="360"/>
        </w:tabs>
        <w:ind w:left="360" w:hanging="360"/>
      </w:pPr>
    </w:lvl>
  </w:abstractNum>
  <w:abstractNum w:abstractNumId="18" w15:restartNumberingAfterBreak="0">
    <w:nsid w:val="0056AA68"/>
    <w:multiLevelType w:val="singleLevel"/>
    <w:tmpl w:val="8C3C7B9C"/>
    <w:lvl w:ilvl="0">
      <w:start w:val="1"/>
      <w:numFmt w:val="bullet"/>
      <w:lvlText w:val=""/>
      <w:lvlJc w:val="left"/>
      <w:pPr>
        <w:tabs>
          <w:tab w:val="num" w:pos="926"/>
        </w:tabs>
        <w:ind w:left="926" w:hanging="360"/>
      </w:pPr>
      <w:rPr>
        <w:rFonts w:ascii="Symbol" w:hAnsi="Symbol" w:hint="default"/>
      </w:rPr>
    </w:lvl>
  </w:abstractNum>
  <w:abstractNum w:abstractNumId="19" w15:restartNumberingAfterBreak="0">
    <w:nsid w:val="0065E620"/>
    <w:multiLevelType w:val="singleLevel"/>
    <w:tmpl w:val="6EB0C3FA"/>
    <w:lvl w:ilvl="0">
      <w:start w:val="1"/>
      <w:numFmt w:val="bullet"/>
      <w:lvlText w:val=""/>
      <w:lvlJc w:val="left"/>
      <w:pPr>
        <w:tabs>
          <w:tab w:val="num" w:pos="1492"/>
        </w:tabs>
        <w:ind w:left="1492" w:hanging="360"/>
      </w:pPr>
      <w:rPr>
        <w:rFonts w:ascii="Symbol" w:hAnsi="Symbol" w:hint="default"/>
      </w:rPr>
    </w:lvl>
  </w:abstractNum>
  <w:abstractNum w:abstractNumId="20" w15:restartNumberingAfterBreak="0">
    <w:nsid w:val="007955E9"/>
    <w:multiLevelType w:val="singleLevel"/>
    <w:tmpl w:val="7DACAEAA"/>
    <w:lvl w:ilvl="0">
      <w:start w:val="1"/>
      <w:numFmt w:val="decimal"/>
      <w:lvlText w:val="%1."/>
      <w:lvlJc w:val="left"/>
      <w:pPr>
        <w:tabs>
          <w:tab w:val="num" w:pos="643"/>
        </w:tabs>
        <w:ind w:left="643" w:hanging="360"/>
      </w:pPr>
    </w:lvl>
  </w:abstractNum>
  <w:abstractNum w:abstractNumId="21" w15:restartNumberingAfterBreak="0">
    <w:nsid w:val="007BC4E9"/>
    <w:multiLevelType w:val="singleLevel"/>
    <w:tmpl w:val="A7669332"/>
    <w:lvl w:ilvl="0">
      <w:start w:val="1"/>
      <w:numFmt w:val="bullet"/>
      <w:lvlText w:val=""/>
      <w:lvlJc w:val="left"/>
      <w:pPr>
        <w:tabs>
          <w:tab w:val="num" w:pos="1209"/>
        </w:tabs>
        <w:ind w:left="1209" w:hanging="360"/>
      </w:pPr>
      <w:rPr>
        <w:rFonts w:ascii="Symbol" w:hAnsi="Symbol" w:hint="default"/>
      </w:rPr>
    </w:lvl>
  </w:abstractNum>
  <w:abstractNum w:abstractNumId="22" w15:restartNumberingAfterBreak="0">
    <w:nsid w:val="0087F570"/>
    <w:multiLevelType w:val="singleLevel"/>
    <w:tmpl w:val="F77AA4E2"/>
    <w:lvl w:ilvl="0">
      <w:start w:val="1"/>
      <w:numFmt w:val="decimal"/>
      <w:lvlText w:val="%1."/>
      <w:lvlJc w:val="left"/>
      <w:pPr>
        <w:tabs>
          <w:tab w:val="num" w:pos="1492"/>
        </w:tabs>
        <w:ind w:left="1492" w:hanging="360"/>
      </w:pPr>
    </w:lvl>
  </w:abstractNum>
  <w:abstractNum w:abstractNumId="23" w15:restartNumberingAfterBreak="0">
    <w:nsid w:val="008B44A7"/>
    <w:multiLevelType w:val="singleLevel"/>
    <w:tmpl w:val="1786E198"/>
    <w:lvl w:ilvl="0">
      <w:start w:val="1"/>
      <w:numFmt w:val="decimal"/>
      <w:lvlText w:val="%1."/>
      <w:lvlJc w:val="left"/>
      <w:pPr>
        <w:tabs>
          <w:tab w:val="num" w:pos="1492"/>
        </w:tabs>
        <w:ind w:left="1492" w:hanging="360"/>
      </w:pPr>
    </w:lvl>
  </w:abstractNum>
  <w:abstractNum w:abstractNumId="24" w15:restartNumberingAfterBreak="0">
    <w:nsid w:val="0091490D"/>
    <w:multiLevelType w:val="singleLevel"/>
    <w:tmpl w:val="CD42DCC2"/>
    <w:lvl w:ilvl="0">
      <w:start w:val="1"/>
      <w:numFmt w:val="bullet"/>
      <w:lvlText w:val=""/>
      <w:lvlJc w:val="left"/>
      <w:pPr>
        <w:tabs>
          <w:tab w:val="num" w:pos="643"/>
        </w:tabs>
        <w:ind w:left="643" w:hanging="360"/>
      </w:pPr>
      <w:rPr>
        <w:rFonts w:ascii="Symbol" w:hAnsi="Symbol" w:hint="default"/>
      </w:rPr>
    </w:lvl>
  </w:abstractNum>
  <w:abstractNum w:abstractNumId="25" w15:restartNumberingAfterBreak="0">
    <w:nsid w:val="00954BDB"/>
    <w:multiLevelType w:val="singleLevel"/>
    <w:tmpl w:val="3C5CF826"/>
    <w:lvl w:ilvl="0">
      <w:start w:val="1"/>
      <w:numFmt w:val="decimal"/>
      <w:lvlText w:val="%1."/>
      <w:lvlJc w:val="left"/>
      <w:pPr>
        <w:tabs>
          <w:tab w:val="num" w:pos="926"/>
        </w:tabs>
        <w:ind w:left="926" w:hanging="360"/>
      </w:pPr>
    </w:lvl>
  </w:abstractNum>
  <w:abstractNum w:abstractNumId="26" w15:restartNumberingAfterBreak="0">
    <w:nsid w:val="009B0A37"/>
    <w:multiLevelType w:val="singleLevel"/>
    <w:tmpl w:val="8C3C7B9C"/>
    <w:lvl w:ilvl="0">
      <w:start w:val="1"/>
      <w:numFmt w:val="bullet"/>
      <w:lvlText w:val=""/>
      <w:lvlJc w:val="left"/>
      <w:pPr>
        <w:tabs>
          <w:tab w:val="num" w:pos="926"/>
        </w:tabs>
        <w:ind w:left="926" w:hanging="360"/>
      </w:pPr>
      <w:rPr>
        <w:rFonts w:ascii="Symbol" w:hAnsi="Symbol" w:hint="default"/>
      </w:rPr>
    </w:lvl>
  </w:abstractNum>
  <w:abstractNum w:abstractNumId="27" w15:restartNumberingAfterBreak="0">
    <w:nsid w:val="009BF178"/>
    <w:multiLevelType w:val="singleLevel"/>
    <w:tmpl w:val="6A7216DA"/>
    <w:lvl w:ilvl="0">
      <w:start w:val="1"/>
      <w:numFmt w:val="decimal"/>
      <w:lvlText w:val="%1."/>
      <w:lvlJc w:val="left"/>
      <w:pPr>
        <w:tabs>
          <w:tab w:val="num" w:pos="1209"/>
        </w:tabs>
        <w:ind w:left="1209" w:hanging="360"/>
      </w:pPr>
    </w:lvl>
  </w:abstractNum>
  <w:abstractNum w:abstractNumId="28" w15:restartNumberingAfterBreak="0">
    <w:nsid w:val="009D7365"/>
    <w:multiLevelType w:val="singleLevel"/>
    <w:tmpl w:val="3C5CF826"/>
    <w:lvl w:ilvl="0">
      <w:start w:val="1"/>
      <w:numFmt w:val="decimal"/>
      <w:lvlText w:val="%1."/>
      <w:lvlJc w:val="left"/>
      <w:pPr>
        <w:tabs>
          <w:tab w:val="num" w:pos="926"/>
        </w:tabs>
        <w:ind w:left="926" w:hanging="360"/>
      </w:pPr>
    </w:lvl>
  </w:abstractNum>
  <w:abstractNum w:abstractNumId="29" w15:restartNumberingAfterBreak="0">
    <w:nsid w:val="00A06D30"/>
    <w:multiLevelType w:val="singleLevel"/>
    <w:tmpl w:val="A7669332"/>
    <w:lvl w:ilvl="0">
      <w:start w:val="1"/>
      <w:numFmt w:val="bullet"/>
      <w:lvlText w:val=""/>
      <w:lvlJc w:val="left"/>
      <w:pPr>
        <w:tabs>
          <w:tab w:val="num" w:pos="1209"/>
        </w:tabs>
        <w:ind w:left="1209" w:hanging="360"/>
      </w:pPr>
      <w:rPr>
        <w:rFonts w:ascii="Symbol" w:hAnsi="Symbol" w:hint="default"/>
      </w:rPr>
    </w:lvl>
  </w:abstractNum>
  <w:abstractNum w:abstractNumId="30" w15:restartNumberingAfterBreak="0">
    <w:nsid w:val="00A59FF8"/>
    <w:multiLevelType w:val="singleLevel"/>
    <w:tmpl w:val="7DACAEAA"/>
    <w:lvl w:ilvl="0">
      <w:start w:val="1"/>
      <w:numFmt w:val="decimal"/>
      <w:lvlText w:val="%1."/>
      <w:lvlJc w:val="left"/>
      <w:pPr>
        <w:tabs>
          <w:tab w:val="num" w:pos="643"/>
        </w:tabs>
        <w:ind w:left="643" w:hanging="360"/>
      </w:pPr>
    </w:lvl>
  </w:abstractNum>
  <w:abstractNum w:abstractNumId="31" w15:restartNumberingAfterBreak="0">
    <w:nsid w:val="00AA343D"/>
    <w:multiLevelType w:val="singleLevel"/>
    <w:tmpl w:val="EA4E36AA"/>
    <w:lvl w:ilvl="0">
      <w:start w:val="1"/>
      <w:numFmt w:val="decimal"/>
      <w:lvlText w:val="%1."/>
      <w:lvlJc w:val="left"/>
      <w:pPr>
        <w:tabs>
          <w:tab w:val="num" w:pos="360"/>
        </w:tabs>
        <w:ind w:left="360" w:hanging="360"/>
      </w:pPr>
    </w:lvl>
  </w:abstractNum>
  <w:abstractNum w:abstractNumId="32" w15:restartNumberingAfterBreak="0">
    <w:nsid w:val="00AD7799"/>
    <w:multiLevelType w:val="singleLevel"/>
    <w:tmpl w:val="CD42DCC2"/>
    <w:lvl w:ilvl="0">
      <w:start w:val="1"/>
      <w:numFmt w:val="bullet"/>
      <w:lvlText w:val=""/>
      <w:lvlJc w:val="left"/>
      <w:pPr>
        <w:tabs>
          <w:tab w:val="num" w:pos="643"/>
        </w:tabs>
        <w:ind w:left="643" w:hanging="360"/>
      </w:pPr>
      <w:rPr>
        <w:rFonts w:ascii="Symbol" w:hAnsi="Symbol" w:hint="default"/>
      </w:rPr>
    </w:lvl>
  </w:abstractNum>
  <w:abstractNum w:abstractNumId="33" w15:restartNumberingAfterBreak="0">
    <w:nsid w:val="00B95340"/>
    <w:multiLevelType w:val="singleLevel"/>
    <w:tmpl w:val="A7669332"/>
    <w:lvl w:ilvl="0">
      <w:start w:val="1"/>
      <w:numFmt w:val="bullet"/>
      <w:lvlText w:val=""/>
      <w:lvlJc w:val="left"/>
      <w:pPr>
        <w:tabs>
          <w:tab w:val="num" w:pos="1209"/>
        </w:tabs>
        <w:ind w:left="1209" w:hanging="360"/>
      </w:pPr>
      <w:rPr>
        <w:rFonts w:ascii="Symbol" w:hAnsi="Symbol" w:hint="default"/>
      </w:rPr>
    </w:lvl>
  </w:abstractNum>
  <w:abstractNum w:abstractNumId="34" w15:restartNumberingAfterBreak="0">
    <w:nsid w:val="00BD0D39"/>
    <w:multiLevelType w:val="singleLevel"/>
    <w:tmpl w:val="F77AA4E2"/>
    <w:lvl w:ilvl="0">
      <w:start w:val="1"/>
      <w:numFmt w:val="decimal"/>
      <w:lvlText w:val="%1."/>
      <w:lvlJc w:val="left"/>
      <w:pPr>
        <w:tabs>
          <w:tab w:val="num" w:pos="1492"/>
        </w:tabs>
        <w:ind w:left="1492" w:hanging="360"/>
      </w:pPr>
    </w:lvl>
  </w:abstractNum>
  <w:abstractNum w:abstractNumId="35" w15:restartNumberingAfterBreak="0">
    <w:nsid w:val="00C2DB5C"/>
    <w:multiLevelType w:val="singleLevel"/>
    <w:tmpl w:val="EA4E36AA"/>
    <w:lvl w:ilvl="0">
      <w:start w:val="1"/>
      <w:numFmt w:val="decimal"/>
      <w:lvlText w:val="%1."/>
      <w:lvlJc w:val="left"/>
      <w:pPr>
        <w:tabs>
          <w:tab w:val="num" w:pos="360"/>
        </w:tabs>
        <w:ind w:left="360" w:hanging="360"/>
      </w:pPr>
    </w:lvl>
  </w:abstractNum>
  <w:abstractNum w:abstractNumId="36" w15:restartNumberingAfterBreak="0">
    <w:nsid w:val="00CBC47F"/>
    <w:multiLevelType w:val="singleLevel"/>
    <w:tmpl w:val="200245C4"/>
    <w:lvl w:ilvl="0">
      <w:start w:val="1"/>
      <w:numFmt w:val="bullet"/>
      <w:lvlText w:val=""/>
      <w:lvlJc w:val="left"/>
      <w:pPr>
        <w:tabs>
          <w:tab w:val="num" w:pos="360"/>
        </w:tabs>
        <w:ind w:left="360" w:hanging="360"/>
      </w:pPr>
      <w:rPr>
        <w:rFonts w:ascii="Symbol" w:hAnsi="Symbol" w:hint="default"/>
      </w:rPr>
    </w:lvl>
  </w:abstractNum>
  <w:abstractNum w:abstractNumId="37" w15:restartNumberingAfterBreak="0">
    <w:nsid w:val="00D30DFD"/>
    <w:multiLevelType w:val="singleLevel"/>
    <w:tmpl w:val="6EB0C3FA"/>
    <w:lvl w:ilvl="0">
      <w:start w:val="1"/>
      <w:numFmt w:val="bullet"/>
      <w:lvlText w:val=""/>
      <w:lvlJc w:val="left"/>
      <w:pPr>
        <w:tabs>
          <w:tab w:val="num" w:pos="1492"/>
        </w:tabs>
        <w:ind w:left="1492" w:hanging="360"/>
      </w:pPr>
      <w:rPr>
        <w:rFonts w:ascii="Symbol" w:hAnsi="Symbol" w:hint="default"/>
      </w:rPr>
    </w:lvl>
  </w:abstractNum>
  <w:abstractNum w:abstractNumId="38" w15:restartNumberingAfterBreak="0">
    <w:nsid w:val="00E6F2F5"/>
    <w:multiLevelType w:val="singleLevel"/>
    <w:tmpl w:val="CD42DCC2"/>
    <w:lvl w:ilvl="0">
      <w:start w:val="1"/>
      <w:numFmt w:val="bullet"/>
      <w:lvlText w:val=""/>
      <w:lvlJc w:val="left"/>
      <w:pPr>
        <w:tabs>
          <w:tab w:val="num" w:pos="643"/>
        </w:tabs>
        <w:ind w:left="643" w:hanging="360"/>
      </w:pPr>
      <w:rPr>
        <w:rFonts w:ascii="Symbol" w:hAnsi="Symbol" w:hint="default"/>
      </w:rPr>
    </w:lvl>
  </w:abstractNum>
  <w:abstractNum w:abstractNumId="39" w15:restartNumberingAfterBreak="0">
    <w:nsid w:val="00ED3194"/>
    <w:multiLevelType w:val="singleLevel"/>
    <w:tmpl w:val="6EB0C3FA"/>
    <w:lvl w:ilvl="0">
      <w:start w:val="1"/>
      <w:numFmt w:val="bullet"/>
      <w:lvlText w:val=""/>
      <w:lvlJc w:val="left"/>
      <w:pPr>
        <w:tabs>
          <w:tab w:val="num" w:pos="1492"/>
        </w:tabs>
        <w:ind w:left="1492" w:hanging="360"/>
      </w:pPr>
      <w:rPr>
        <w:rFonts w:ascii="Symbol" w:hAnsi="Symbol" w:hint="default"/>
      </w:rPr>
    </w:lvl>
  </w:abstractNum>
  <w:abstractNum w:abstractNumId="40" w15:restartNumberingAfterBreak="0">
    <w:nsid w:val="00F18F6A"/>
    <w:multiLevelType w:val="singleLevel"/>
    <w:tmpl w:val="6A7216DA"/>
    <w:lvl w:ilvl="0">
      <w:start w:val="1"/>
      <w:numFmt w:val="decimal"/>
      <w:lvlText w:val="%1."/>
      <w:lvlJc w:val="left"/>
      <w:pPr>
        <w:tabs>
          <w:tab w:val="num" w:pos="1209"/>
        </w:tabs>
        <w:ind w:left="1209" w:hanging="360"/>
      </w:pPr>
    </w:lvl>
  </w:abstractNum>
  <w:abstractNum w:abstractNumId="41" w15:restartNumberingAfterBreak="0">
    <w:nsid w:val="00F66D76"/>
    <w:multiLevelType w:val="singleLevel"/>
    <w:tmpl w:val="3C5CF826"/>
    <w:lvl w:ilvl="0">
      <w:start w:val="1"/>
      <w:numFmt w:val="decimal"/>
      <w:lvlText w:val="%1."/>
      <w:lvlJc w:val="left"/>
      <w:pPr>
        <w:tabs>
          <w:tab w:val="num" w:pos="926"/>
        </w:tabs>
        <w:ind w:left="926" w:hanging="360"/>
      </w:pPr>
    </w:lvl>
  </w:abstractNum>
  <w:abstractNum w:abstractNumId="42" w15:restartNumberingAfterBreak="0">
    <w:nsid w:val="11297522"/>
    <w:multiLevelType w:val="multilevel"/>
    <w:tmpl w:val="3C7CE86A"/>
    <w:styleLink w:val="TabellenlisteIQTIGPunkte"/>
    <w:lvl w:ilvl="0">
      <w:start w:val="1"/>
      <w:numFmt w:val="bullet"/>
      <w:pStyle w:val="TabellenlisteEbene1"/>
      <w:lvlText w:val=""/>
      <w:lvlJc w:val="left"/>
      <w:pPr>
        <w:ind w:left="340" w:hanging="227"/>
      </w:pPr>
      <w:rPr>
        <w:rFonts w:ascii="Wingdings" w:hAnsi="Wingdings" w:hint="default"/>
        <w:position w:val="-2"/>
      </w:rPr>
    </w:lvl>
    <w:lvl w:ilvl="1">
      <w:start w:val="1"/>
      <w:numFmt w:val="bullet"/>
      <w:pStyle w:val="TabellenlisteEbene2"/>
      <w:lvlText w:val="▫"/>
      <w:lvlJc w:val="left"/>
      <w:pPr>
        <w:ind w:left="567" w:hanging="227"/>
      </w:pPr>
      <w:rPr>
        <w:rFonts w:ascii="Calibri" w:hAnsi="Calibri" w:hint="default"/>
      </w:rPr>
    </w:lvl>
    <w:lvl w:ilvl="2">
      <w:start w:val="1"/>
      <w:numFmt w:val="bullet"/>
      <w:lvlText w:val="–"/>
      <w:lvlJc w:val="left"/>
      <w:pPr>
        <w:ind w:left="794" w:hanging="227"/>
      </w:pPr>
      <w:rPr>
        <w:rFonts w:ascii="Calibri" w:hAnsi="Calibri" w:hint="default"/>
      </w:rPr>
    </w:lvl>
    <w:lvl w:ilvl="3">
      <w:start w:val="1"/>
      <w:numFmt w:val="bullet"/>
      <w:lvlText w:val="–"/>
      <w:lvlJc w:val="left"/>
      <w:pPr>
        <w:ind w:left="1021" w:hanging="227"/>
      </w:pPr>
      <w:rPr>
        <w:rFonts w:ascii="Calibri" w:hAnsi="Calibri" w:hint="default"/>
      </w:rPr>
    </w:lvl>
    <w:lvl w:ilvl="4">
      <w:start w:val="1"/>
      <w:numFmt w:val="bullet"/>
      <w:lvlText w:val="–"/>
      <w:lvlJc w:val="left"/>
      <w:pPr>
        <w:ind w:left="1248" w:hanging="227"/>
      </w:pPr>
      <w:rPr>
        <w:rFonts w:ascii="Calibri" w:hAnsi="Calibri" w:hint="default"/>
      </w:rPr>
    </w:lvl>
    <w:lvl w:ilvl="5">
      <w:start w:val="1"/>
      <w:numFmt w:val="bullet"/>
      <w:lvlText w:val="–"/>
      <w:lvlJc w:val="left"/>
      <w:pPr>
        <w:ind w:left="1475" w:hanging="227"/>
      </w:pPr>
      <w:rPr>
        <w:rFonts w:ascii="Calibri" w:hAnsi="Calibri" w:hint="default"/>
      </w:rPr>
    </w:lvl>
    <w:lvl w:ilvl="6">
      <w:start w:val="1"/>
      <w:numFmt w:val="bullet"/>
      <w:lvlText w:val="–"/>
      <w:lvlJc w:val="left"/>
      <w:pPr>
        <w:ind w:left="1702" w:hanging="227"/>
      </w:pPr>
      <w:rPr>
        <w:rFonts w:ascii="Calibri" w:hAnsi="Calibri" w:hint="default"/>
      </w:rPr>
    </w:lvl>
    <w:lvl w:ilvl="7">
      <w:start w:val="1"/>
      <w:numFmt w:val="bullet"/>
      <w:lvlText w:val="–"/>
      <w:lvlJc w:val="left"/>
      <w:pPr>
        <w:ind w:left="1929" w:hanging="227"/>
      </w:pPr>
      <w:rPr>
        <w:rFonts w:ascii="Calibri" w:hAnsi="Calibri" w:hint="default"/>
      </w:rPr>
    </w:lvl>
    <w:lvl w:ilvl="8">
      <w:start w:val="1"/>
      <w:numFmt w:val="bullet"/>
      <w:lvlText w:val="–"/>
      <w:lvlJc w:val="left"/>
      <w:pPr>
        <w:ind w:left="2156" w:hanging="227"/>
      </w:pPr>
      <w:rPr>
        <w:rFonts w:ascii="Calibri" w:hAnsi="Calibri" w:hint="default"/>
      </w:rPr>
    </w:lvl>
  </w:abstractNum>
  <w:abstractNum w:abstractNumId="43" w15:restartNumberingAfterBreak="0">
    <w:nsid w:val="1D685C47"/>
    <w:multiLevelType w:val="multilevel"/>
    <w:tmpl w:val="E668E678"/>
    <w:styleLink w:val="ListeIQTIGPunkte"/>
    <w:lvl w:ilvl="0">
      <w:start w:val="1"/>
      <w:numFmt w:val="bullet"/>
      <w:pStyle w:val="ListeEbene1"/>
      <w:lvlText w:val=""/>
      <w:lvlJc w:val="left"/>
      <w:pPr>
        <w:ind w:left="227" w:hanging="227"/>
      </w:pPr>
      <w:rPr>
        <w:rFonts w:ascii="Wingdings" w:hAnsi="Wingdings" w:hint="default"/>
        <w:position w:val="-2"/>
      </w:rPr>
    </w:lvl>
    <w:lvl w:ilvl="1">
      <w:start w:val="1"/>
      <w:numFmt w:val="bullet"/>
      <w:pStyle w:val="ListeEbene2"/>
      <w:lvlText w:val="▫"/>
      <w:lvlJc w:val="left"/>
      <w:pPr>
        <w:ind w:left="454" w:hanging="227"/>
      </w:pPr>
      <w:rPr>
        <w:rFonts w:ascii="Calibri" w:hAnsi="Calibri" w:hint="default"/>
      </w:rPr>
    </w:lvl>
    <w:lvl w:ilvl="2">
      <w:start w:val="1"/>
      <w:numFmt w:val="bullet"/>
      <w:lvlText w:val="–"/>
      <w:lvlJc w:val="left"/>
      <w:pPr>
        <w:ind w:left="681" w:hanging="227"/>
      </w:pPr>
      <w:rPr>
        <w:rFonts w:ascii="Calibri" w:hAnsi="Calibri" w:hint="default"/>
      </w:rPr>
    </w:lvl>
    <w:lvl w:ilvl="3">
      <w:start w:val="1"/>
      <w:numFmt w:val="bullet"/>
      <w:lvlText w:val="–"/>
      <w:lvlJc w:val="left"/>
      <w:pPr>
        <w:ind w:left="908" w:hanging="227"/>
      </w:pPr>
      <w:rPr>
        <w:rFonts w:ascii="Calibri" w:hAnsi="Calibri" w:hint="default"/>
      </w:rPr>
    </w:lvl>
    <w:lvl w:ilvl="4">
      <w:start w:val="1"/>
      <w:numFmt w:val="bullet"/>
      <w:lvlText w:val="–"/>
      <w:lvlJc w:val="left"/>
      <w:pPr>
        <w:ind w:left="1135" w:hanging="227"/>
      </w:pPr>
      <w:rPr>
        <w:rFonts w:ascii="Calibri" w:hAnsi="Calibri" w:hint="default"/>
      </w:rPr>
    </w:lvl>
    <w:lvl w:ilvl="5">
      <w:start w:val="1"/>
      <w:numFmt w:val="bullet"/>
      <w:lvlText w:val="–"/>
      <w:lvlJc w:val="left"/>
      <w:pPr>
        <w:ind w:left="1362" w:hanging="227"/>
      </w:pPr>
      <w:rPr>
        <w:rFonts w:ascii="Calibri" w:hAnsi="Calibri" w:hint="default"/>
      </w:rPr>
    </w:lvl>
    <w:lvl w:ilvl="6">
      <w:start w:val="1"/>
      <w:numFmt w:val="bullet"/>
      <w:lvlText w:val="–"/>
      <w:lvlJc w:val="left"/>
      <w:pPr>
        <w:ind w:left="1589" w:hanging="227"/>
      </w:pPr>
      <w:rPr>
        <w:rFonts w:ascii="Calibri" w:hAnsi="Calibri" w:hint="default"/>
      </w:rPr>
    </w:lvl>
    <w:lvl w:ilvl="7">
      <w:start w:val="1"/>
      <w:numFmt w:val="bullet"/>
      <w:lvlText w:val="–"/>
      <w:lvlJc w:val="left"/>
      <w:pPr>
        <w:ind w:left="1816" w:hanging="227"/>
      </w:pPr>
      <w:rPr>
        <w:rFonts w:ascii="Calibri" w:hAnsi="Calibri" w:hint="default"/>
      </w:rPr>
    </w:lvl>
    <w:lvl w:ilvl="8">
      <w:start w:val="1"/>
      <w:numFmt w:val="bullet"/>
      <w:lvlText w:val="–"/>
      <w:lvlJc w:val="left"/>
      <w:pPr>
        <w:ind w:left="2043" w:hanging="227"/>
      </w:pPr>
      <w:rPr>
        <w:rFonts w:ascii="Calibri" w:hAnsi="Calibri" w:hint="default"/>
      </w:rPr>
    </w:lvl>
  </w:abstractNum>
  <w:abstractNum w:abstractNumId="44" w15:restartNumberingAfterBreak="0">
    <w:nsid w:val="248549C2"/>
    <w:multiLevelType w:val="multilevel"/>
    <w:tmpl w:val="C406D048"/>
    <w:styleLink w:val="TabellenlisteIQTIGNummer"/>
    <w:lvl w:ilvl="0">
      <w:start w:val="1"/>
      <w:numFmt w:val="decimal"/>
      <w:pStyle w:val="TabellenlisteNummerEbene1"/>
      <w:lvlText w:val="%1."/>
      <w:lvlJc w:val="left"/>
      <w:pPr>
        <w:ind w:left="340" w:hanging="227"/>
      </w:pPr>
      <w:rPr>
        <w:rFonts w:hint="default"/>
      </w:rPr>
    </w:lvl>
    <w:lvl w:ilvl="1">
      <w:start w:val="1"/>
      <w:numFmt w:val="bullet"/>
      <w:pStyle w:val="TabellenlisteNummerEbene2"/>
      <w:lvlText w:val="▫"/>
      <w:lvlJc w:val="left"/>
      <w:pPr>
        <w:ind w:left="567" w:hanging="227"/>
      </w:pPr>
      <w:rPr>
        <w:rFonts w:ascii="Calibri" w:hAnsi="Calibri" w:hint="default"/>
      </w:rPr>
    </w:lvl>
    <w:lvl w:ilvl="2">
      <w:start w:val="1"/>
      <w:numFmt w:val="bullet"/>
      <w:lvlText w:val="–"/>
      <w:lvlJc w:val="left"/>
      <w:pPr>
        <w:ind w:left="794" w:hanging="227"/>
      </w:pPr>
      <w:rPr>
        <w:rFonts w:ascii="Calibri" w:hAnsi="Calibri" w:hint="default"/>
      </w:rPr>
    </w:lvl>
    <w:lvl w:ilvl="3">
      <w:start w:val="1"/>
      <w:numFmt w:val="bullet"/>
      <w:lvlText w:val="–"/>
      <w:lvlJc w:val="left"/>
      <w:pPr>
        <w:ind w:left="1021" w:hanging="227"/>
      </w:pPr>
      <w:rPr>
        <w:rFonts w:ascii="Calibri" w:hAnsi="Calibri" w:hint="default"/>
      </w:rPr>
    </w:lvl>
    <w:lvl w:ilvl="4">
      <w:start w:val="1"/>
      <w:numFmt w:val="bullet"/>
      <w:lvlText w:val="–"/>
      <w:lvlJc w:val="left"/>
      <w:pPr>
        <w:ind w:left="1248" w:hanging="227"/>
      </w:pPr>
      <w:rPr>
        <w:rFonts w:ascii="Calibri" w:hAnsi="Calibri" w:hint="default"/>
      </w:rPr>
    </w:lvl>
    <w:lvl w:ilvl="5">
      <w:start w:val="1"/>
      <w:numFmt w:val="bullet"/>
      <w:lvlText w:val="–"/>
      <w:lvlJc w:val="left"/>
      <w:pPr>
        <w:ind w:left="1475" w:hanging="227"/>
      </w:pPr>
      <w:rPr>
        <w:rFonts w:ascii="Calibri" w:hAnsi="Calibri" w:hint="default"/>
      </w:rPr>
    </w:lvl>
    <w:lvl w:ilvl="6">
      <w:start w:val="1"/>
      <w:numFmt w:val="bullet"/>
      <w:lvlText w:val="–"/>
      <w:lvlJc w:val="left"/>
      <w:pPr>
        <w:ind w:left="1702" w:hanging="227"/>
      </w:pPr>
      <w:rPr>
        <w:rFonts w:ascii="Calibri" w:hAnsi="Calibri" w:hint="default"/>
      </w:rPr>
    </w:lvl>
    <w:lvl w:ilvl="7">
      <w:start w:val="1"/>
      <w:numFmt w:val="bullet"/>
      <w:lvlText w:val="–"/>
      <w:lvlJc w:val="left"/>
      <w:pPr>
        <w:ind w:left="1929" w:hanging="227"/>
      </w:pPr>
      <w:rPr>
        <w:rFonts w:ascii="Calibri" w:hAnsi="Calibri" w:hint="default"/>
      </w:rPr>
    </w:lvl>
    <w:lvl w:ilvl="8">
      <w:start w:val="1"/>
      <w:numFmt w:val="bullet"/>
      <w:lvlText w:val="–"/>
      <w:lvlJc w:val="left"/>
      <w:pPr>
        <w:ind w:left="2156" w:hanging="227"/>
      </w:pPr>
      <w:rPr>
        <w:rFonts w:ascii="Calibri" w:hAnsi="Calibri" w:hint="default"/>
      </w:rPr>
    </w:lvl>
  </w:abstractNum>
  <w:abstractNum w:abstractNumId="45" w15:restartNumberingAfterBreak="0">
    <w:nsid w:val="53593D7D"/>
    <w:multiLevelType w:val="multilevel"/>
    <w:tmpl w:val="06A40C9E"/>
    <w:styleLink w:val="ListeIQTIGNummer"/>
    <w:lvl w:ilvl="0">
      <w:start w:val="1"/>
      <w:numFmt w:val="decimal"/>
      <w:pStyle w:val="ListeNummerEbene1"/>
      <w:lvlText w:val="%1."/>
      <w:lvlJc w:val="left"/>
      <w:pPr>
        <w:ind w:left="227" w:hanging="227"/>
      </w:pPr>
      <w:rPr>
        <w:rFonts w:hint="default"/>
      </w:rPr>
    </w:lvl>
    <w:lvl w:ilvl="1">
      <w:start w:val="1"/>
      <w:numFmt w:val="bullet"/>
      <w:pStyle w:val="ListeNummerEbene2"/>
      <w:lvlText w:val="▫"/>
      <w:lvlJc w:val="left"/>
      <w:pPr>
        <w:ind w:left="454" w:hanging="227"/>
      </w:pPr>
      <w:rPr>
        <w:rFonts w:ascii="Calibri" w:hAnsi="Calibri" w:hint="default"/>
      </w:rPr>
    </w:lvl>
    <w:lvl w:ilvl="2">
      <w:start w:val="1"/>
      <w:numFmt w:val="bullet"/>
      <w:lvlText w:val="–"/>
      <w:lvlJc w:val="left"/>
      <w:pPr>
        <w:ind w:left="681" w:hanging="227"/>
      </w:pPr>
      <w:rPr>
        <w:rFonts w:ascii="Calibri" w:hAnsi="Calibri" w:hint="default"/>
      </w:rPr>
    </w:lvl>
    <w:lvl w:ilvl="3">
      <w:start w:val="1"/>
      <w:numFmt w:val="bullet"/>
      <w:lvlText w:val="–"/>
      <w:lvlJc w:val="left"/>
      <w:pPr>
        <w:ind w:left="908" w:hanging="227"/>
      </w:pPr>
      <w:rPr>
        <w:rFonts w:ascii="Calibri" w:hAnsi="Calibri" w:hint="default"/>
      </w:rPr>
    </w:lvl>
    <w:lvl w:ilvl="4">
      <w:start w:val="1"/>
      <w:numFmt w:val="bullet"/>
      <w:lvlText w:val="–"/>
      <w:lvlJc w:val="left"/>
      <w:pPr>
        <w:ind w:left="1135" w:hanging="227"/>
      </w:pPr>
      <w:rPr>
        <w:rFonts w:ascii="Calibri" w:hAnsi="Calibri" w:hint="default"/>
      </w:rPr>
    </w:lvl>
    <w:lvl w:ilvl="5">
      <w:start w:val="1"/>
      <w:numFmt w:val="bullet"/>
      <w:lvlText w:val="–"/>
      <w:lvlJc w:val="left"/>
      <w:pPr>
        <w:ind w:left="1362" w:hanging="227"/>
      </w:pPr>
      <w:rPr>
        <w:rFonts w:ascii="Calibri" w:hAnsi="Calibri" w:hint="default"/>
      </w:rPr>
    </w:lvl>
    <w:lvl w:ilvl="6">
      <w:start w:val="1"/>
      <w:numFmt w:val="bullet"/>
      <w:lvlText w:val="–"/>
      <w:lvlJc w:val="left"/>
      <w:pPr>
        <w:ind w:left="1589" w:hanging="227"/>
      </w:pPr>
      <w:rPr>
        <w:rFonts w:ascii="Calibri" w:hAnsi="Calibri" w:hint="default"/>
      </w:rPr>
    </w:lvl>
    <w:lvl w:ilvl="7">
      <w:start w:val="1"/>
      <w:numFmt w:val="bullet"/>
      <w:lvlText w:val="–"/>
      <w:lvlJc w:val="left"/>
      <w:pPr>
        <w:ind w:left="1816" w:hanging="227"/>
      </w:pPr>
      <w:rPr>
        <w:rFonts w:ascii="Calibri" w:hAnsi="Calibri" w:hint="default"/>
      </w:rPr>
    </w:lvl>
    <w:lvl w:ilvl="8">
      <w:start w:val="1"/>
      <w:numFmt w:val="bullet"/>
      <w:lvlText w:val="–"/>
      <w:lvlJc w:val="left"/>
      <w:pPr>
        <w:ind w:left="2043" w:hanging="227"/>
      </w:pPr>
      <w:rPr>
        <w:rFonts w:ascii="Calibri" w:hAnsi="Calibri" w:hint="default"/>
      </w:rPr>
    </w:lvl>
  </w:abstractNum>
  <w:abstractNum w:abstractNumId="46" w15:restartNumberingAfterBreak="0">
    <w:nsid w:val="69633800"/>
    <w:multiLevelType w:val="multilevel"/>
    <w:tmpl w:val="CBAE692C"/>
    <w:styleLink w:val="berschriften"/>
    <w:lvl w:ilvl="0">
      <w:start w:val="1"/>
      <w:numFmt w:val="decimal"/>
      <w:pStyle w:val="berschrift1"/>
      <w:lvlText w:val="%1"/>
      <w:lvlJc w:val="left"/>
      <w:pPr>
        <w:tabs>
          <w:tab w:val="num" w:pos="851"/>
        </w:tabs>
        <w:ind w:left="851" w:hanging="851"/>
      </w:pPr>
      <w:rPr>
        <w:rFonts w:hint="default"/>
      </w:rPr>
    </w:lvl>
    <w:lvl w:ilvl="1">
      <w:start w:val="1"/>
      <w:numFmt w:val="decimal"/>
      <w:pStyle w:val="berschrift2"/>
      <w:lvlText w:val="%1.%2"/>
      <w:lvlJc w:val="left"/>
      <w:pPr>
        <w:tabs>
          <w:tab w:val="num" w:pos="851"/>
        </w:tabs>
        <w:ind w:left="851" w:hanging="851"/>
      </w:pPr>
      <w:rPr>
        <w:rFonts w:hint="default"/>
      </w:rPr>
    </w:lvl>
    <w:lvl w:ilvl="2">
      <w:start w:val="1"/>
      <w:numFmt w:val="decimal"/>
      <w:pStyle w:val="berschrift3"/>
      <w:lvlText w:val="%1.%2.%3"/>
      <w:lvlJc w:val="left"/>
      <w:pPr>
        <w:tabs>
          <w:tab w:val="num" w:pos="851"/>
        </w:tabs>
        <w:ind w:left="851" w:hanging="851"/>
      </w:pPr>
      <w:rPr>
        <w:rFonts w:hint="default"/>
      </w:rPr>
    </w:lvl>
    <w:lvl w:ilvl="3">
      <w:start w:val="1"/>
      <w:numFmt w:val="decimal"/>
      <w:pStyle w:val="berschrift4"/>
      <w:lvlText w:val="%1.%2.%3.%4"/>
      <w:lvlJc w:val="left"/>
      <w:pPr>
        <w:tabs>
          <w:tab w:val="num" w:pos="851"/>
        </w:tabs>
        <w:ind w:left="851" w:hanging="851"/>
      </w:pPr>
      <w:rPr>
        <w:rFonts w:hint="default"/>
      </w:rPr>
    </w:lvl>
    <w:lvl w:ilvl="4">
      <w:start w:val="1"/>
      <w:numFmt w:val="decimal"/>
      <w:lvlText w:val="%1.%2.%3.%4.%5"/>
      <w:lvlJc w:val="left"/>
      <w:pPr>
        <w:tabs>
          <w:tab w:val="num" w:pos="851"/>
        </w:tabs>
        <w:ind w:left="851" w:hanging="851"/>
      </w:pPr>
      <w:rPr>
        <w:rFonts w:hint="default"/>
      </w:rPr>
    </w:lvl>
    <w:lvl w:ilvl="5">
      <w:start w:val="1"/>
      <w:numFmt w:val="decimal"/>
      <w:lvlText w:val="%1.%2.%3.%4.%5.%6"/>
      <w:lvlJc w:val="left"/>
      <w:pPr>
        <w:tabs>
          <w:tab w:val="num" w:pos="851"/>
        </w:tabs>
        <w:ind w:left="851" w:hanging="851"/>
      </w:pPr>
      <w:rPr>
        <w:rFonts w:hint="default"/>
      </w:rPr>
    </w:lvl>
    <w:lvl w:ilvl="6">
      <w:start w:val="1"/>
      <w:numFmt w:val="decimal"/>
      <w:lvlText w:val="%1.%2.%3.%4.%5.%6.%7"/>
      <w:lvlJc w:val="left"/>
      <w:pPr>
        <w:tabs>
          <w:tab w:val="num" w:pos="851"/>
        </w:tabs>
        <w:ind w:left="851" w:hanging="851"/>
      </w:pPr>
      <w:rPr>
        <w:rFonts w:hint="default"/>
      </w:rPr>
    </w:lvl>
    <w:lvl w:ilvl="7">
      <w:start w:val="1"/>
      <w:numFmt w:val="decimal"/>
      <w:lvlText w:val="%1.%2.%3.%4.%5.%6.%7.%8"/>
      <w:lvlJc w:val="left"/>
      <w:pPr>
        <w:tabs>
          <w:tab w:val="num" w:pos="851"/>
        </w:tabs>
        <w:ind w:left="851" w:hanging="851"/>
      </w:pPr>
      <w:rPr>
        <w:rFonts w:hint="default"/>
      </w:rPr>
    </w:lvl>
    <w:lvl w:ilvl="8">
      <w:start w:val="1"/>
      <w:numFmt w:val="decimal"/>
      <w:lvlText w:val="%1.%2.%3.%4.%5.%6.%7.%8.%9"/>
      <w:lvlJc w:val="left"/>
      <w:pPr>
        <w:tabs>
          <w:tab w:val="num" w:pos="851"/>
        </w:tabs>
        <w:ind w:left="851" w:hanging="851"/>
      </w:pPr>
      <w:rPr>
        <w:rFonts w:hint="default"/>
      </w:rPr>
    </w:lvl>
  </w:abstractNum>
  <w:abstractNum w:abstractNumId="47" w15:restartNumberingAfterBreak="0">
    <w:nsid w:val="7217347D"/>
    <w:multiLevelType w:val="hybridMultilevel"/>
    <w:tmpl w:val="BD7E3162"/>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47"/>
  </w:num>
  <w:num w:numId="2">
    <w:abstractNumId w:val="9"/>
  </w:num>
  <w:num w:numId="3">
    <w:abstractNumId w:val="7"/>
  </w:num>
  <w:num w:numId="4">
    <w:abstractNumId w:val="6"/>
  </w:num>
  <w:num w:numId="5">
    <w:abstractNumId w:val="5"/>
  </w:num>
  <w:num w:numId="6">
    <w:abstractNumId w:val="4"/>
  </w:num>
  <w:num w:numId="7">
    <w:abstractNumId w:val="45"/>
  </w:num>
  <w:num w:numId="8">
    <w:abstractNumId w:val="43"/>
  </w:num>
  <w:num w:numId="9">
    <w:abstractNumId w:val="8"/>
  </w:num>
  <w:num w:numId="10">
    <w:abstractNumId w:val="3"/>
  </w:num>
  <w:num w:numId="11">
    <w:abstractNumId w:val="2"/>
  </w:num>
  <w:num w:numId="12">
    <w:abstractNumId w:val="1"/>
  </w:num>
  <w:num w:numId="13">
    <w:abstractNumId w:val="0"/>
  </w:num>
  <w:num w:numId="14">
    <w:abstractNumId w:val="44"/>
  </w:num>
  <w:num w:numId="15">
    <w:abstractNumId w:val="42"/>
  </w:num>
  <w:num w:numId="16">
    <w:abstractNumId w:val="46"/>
  </w:num>
  <w:num w:numId="17">
    <w:abstractNumId w:val="11"/>
  </w:num>
  <w:num w:numId="18">
    <w:abstractNumId w:val="24"/>
  </w:num>
  <w:num w:numId="19">
    <w:abstractNumId w:val="10"/>
  </w:num>
  <w:num w:numId="20">
    <w:abstractNumId w:val="33"/>
  </w:num>
  <w:num w:numId="21">
    <w:abstractNumId w:val="19"/>
  </w:num>
  <w:num w:numId="22">
    <w:abstractNumId w:val="31"/>
  </w:num>
  <w:num w:numId="23">
    <w:abstractNumId w:val="14"/>
  </w:num>
  <w:num w:numId="24">
    <w:abstractNumId w:val="25"/>
  </w:num>
  <w:num w:numId="25">
    <w:abstractNumId w:val="40"/>
  </w:num>
  <w:num w:numId="26">
    <w:abstractNumId w:val="22"/>
  </w:num>
  <w:num w:numId="27">
    <w:abstractNumId w:val="36"/>
  </w:num>
  <w:num w:numId="28">
    <w:abstractNumId w:val="32"/>
  </w:num>
  <w:num w:numId="29">
    <w:abstractNumId w:val="18"/>
  </w:num>
  <w:num w:numId="30">
    <w:abstractNumId w:val="29"/>
  </w:num>
  <w:num w:numId="31">
    <w:abstractNumId w:val="37"/>
  </w:num>
  <w:num w:numId="32">
    <w:abstractNumId w:val="35"/>
  </w:num>
  <w:num w:numId="33">
    <w:abstractNumId w:val="20"/>
  </w:num>
  <w:num w:numId="34">
    <w:abstractNumId w:val="41"/>
  </w:num>
  <w:num w:numId="35">
    <w:abstractNumId w:val="27"/>
  </w:num>
  <w:num w:numId="36">
    <w:abstractNumId w:val="34"/>
  </w:num>
  <w:num w:numId="37">
    <w:abstractNumId w:val="15"/>
  </w:num>
  <w:num w:numId="38">
    <w:abstractNumId w:val="38"/>
  </w:num>
  <w:num w:numId="39">
    <w:abstractNumId w:val="26"/>
  </w:num>
  <w:num w:numId="40">
    <w:abstractNumId w:val="21"/>
  </w:num>
  <w:num w:numId="41">
    <w:abstractNumId w:val="39"/>
  </w:num>
  <w:num w:numId="42">
    <w:abstractNumId w:val="17"/>
  </w:num>
  <w:num w:numId="43">
    <w:abstractNumId w:val="30"/>
  </w:num>
  <w:num w:numId="44">
    <w:abstractNumId w:val="28"/>
  </w:num>
  <w:num w:numId="45">
    <w:abstractNumId w:val="12"/>
  </w:num>
  <w:num w:numId="46">
    <w:abstractNumId w:val="13"/>
  </w:num>
  <w:num w:numId="47">
    <w:abstractNumId w:val="23"/>
  </w:num>
  <w:num w:numId="4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90"/>
  <w:stylePaneFormatFilter w:val="5704" w:allStyles="0" w:customStyles="0" w:latentStyles="1" w:stylesInUse="0" w:headingStyles="0" w:numberingStyles="0" w:tableStyles="0" w:directFormattingOnRuns="1" w:directFormattingOnParagraphs="1" w:directFormattingOnNumbering="1" w:directFormattingOnTables="0" w:clearFormatting="1" w:top3HeadingStyles="0" w:visibleStyles="1" w:alternateStyleNames="0"/>
  <w:stylePaneSortMethod w:val="0000"/>
  <w:doNotTrackFormatting/>
  <w:defaultTabStop w:val="709"/>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1DAE"/>
    <w:rsid w:val="00000AA7"/>
    <w:rsid w:val="00000AD5"/>
    <w:rsid w:val="00004F03"/>
    <w:rsid w:val="000050AF"/>
    <w:rsid w:val="00006CEE"/>
    <w:rsid w:val="00011DAE"/>
    <w:rsid w:val="0001706E"/>
    <w:rsid w:val="000209DE"/>
    <w:rsid w:val="00022ED8"/>
    <w:rsid w:val="0002728E"/>
    <w:rsid w:val="000342BC"/>
    <w:rsid w:val="000372A6"/>
    <w:rsid w:val="00040F0B"/>
    <w:rsid w:val="00064E0D"/>
    <w:rsid w:val="00073B32"/>
    <w:rsid w:val="00077E69"/>
    <w:rsid w:val="000846A6"/>
    <w:rsid w:val="00091365"/>
    <w:rsid w:val="000931EA"/>
    <w:rsid w:val="00094187"/>
    <w:rsid w:val="000A2B61"/>
    <w:rsid w:val="000A5D8D"/>
    <w:rsid w:val="000A749B"/>
    <w:rsid w:val="000C3FBF"/>
    <w:rsid w:val="000C6ECB"/>
    <w:rsid w:val="000D6203"/>
    <w:rsid w:val="000F3DAF"/>
    <w:rsid w:val="000F4A90"/>
    <w:rsid w:val="00104856"/>
    <w:rsid w:val="0011160C"/>
    <w:rsid w:val="001154F1"/>
    <w:rsid w:val="00117941"/>
    <w:rsid w:val="001218DD"/>
    <w:rsid w:val="00122AF7"/>
    <w:rsid w:val="00124C40"/>
    <w:rsid w:val="001278EC"/>
    <w:rsid w:val="0013447F"/>
    <w:rsid w:val="00141393"/>
    <w:rsid w:val="001439BA"/>
    <w:rsid w:val="0014487D"/>
    <w:rsid w:val="001465A3"/>
    <w:rsid w:val="00151D32"/>
    <w:rsid w:val="001556F6"/>
    <w:rsid w:val="00155F18"/>
    <w:rsid w:val="00157A9E"/>
    <w:rsid w:val="00170464"/>
    <w:rsid w:val="00181773"/>
    <w:rsid w:val="00184DFA"/>
    <w:rsid w:val="00194DB5"/>
    <w:rsid w:val="001957B2"/>
    <w:rsid w:val="001A1DB1"/>
    <w:rsid w:val="001C48A5"/>
    <w:rsid w:val="001D39A2"/>
    <w:rsid w:val="001E1BB8"/>
    <w:rsid w:val="001E26AA"/>
    <w:rsid w:val="001F60D4"/>
    <w:rsid w:val="00200434"/>
    <w:rsid w:val="002010B6"/>
    <w:rsid w:val="00204D26"/>
    <w:rsid w:val="00212AA3"/>
    <w:rsid w:val="00216264"/>
    <w:rsid w:val="0022491B"/>
    <w:rsid w:val="00225638"/>
    <w:rsid w:val="00226D53"/>
    <w:rsid w:val="00233D0D"/>
    <w:rsid w:val="00237948"/>
    <w:rsid w:val="00240927"/>
    <w:rsid w:val="00244FD1"/>
    <w:rsid w:val="00245B31"/>
    <w:rsid w:val="00253274"/>
    <w:rsid w:val="00263FEB"/>
    <w:rsid w:val="002741BB"/>
    <w:rsid w:val="0027714A"/>
    <w:rsid w:val="00283AE3"/>
    <w:rsid w:val="00285283"/>
    <w:rsid w:val="00294FDB"/>
    <w:rsid w:val="0029756D"/>
    <w:rsid w:val="002B1243"/>
    <w:rsid w:val="002B1896"/>
    <w:rsid w:val="002B2834"/>
    <w:rsid w:val="002B757E"/>
    <w:rsid w:val="002C3DE4"/>
    <w:rsid w:val="002D2D7A"/>
    <w:rsid w:val="002D5382"/>
    <w:rsid w:val="002E1CCF"/>
    <w:rsid w:val="002F43A1"/>
    <w:rsid w:val="002F79C2"/>
    <w:rsid w:val="002F7B00"/>
    <w:rsid w:val="0030236B"/>
    <w:rsid w:val="00305E7E"/>
    <w:rsid w:val="003078CA"/>
    <w:rsid w:val="003178D7"/>
    <w:rsid w:val="00317A08"/>
    <w:rsid w:val="003201A4"/>
    <w:rsid w:val="003235B9"/>
    <w:rsid w:val="00325EDE"/>
    <w:rsid w:val="00330DE7"/>
    <w:rsid w:val="00336488"/>
    <w:rsid w:val="003434D2"/>
    <w:rsid w:val="00346988"/>
    <w:rsid w:val="0035463B"/>
    <w:rsid w:val="0036275C"/>
    <w:rsid w:val="00366907"/>
    <w:rsid w:val="003768C0"/>
    <w:rsid w:val="003813F1"/>
    <w:rsid w:val="003949CC"/>
    <w:rsid w:val="00395622"/>
    <w:rsid w:val="00396E52"/>
    <w:rsid w:val="003B1E57"/>
    <w:rsid w:val="003E1627"/>
    <w:rsid w:val="003F53C4"/>
    <w:rsid w:val="003F582B"/>
    <w:rsid w:val="0040096B"/>
    <w:rsid w:val="0040287B"/>
    <w:rsid w:val="00407D3A"/>
    <w:rsid w:val="00420AB0"/>
    <w:rsid w:val="004213A8"/>
    <w:rsid w:val="00424A6D"/>
    <w:rsid w:val="004336C0"/>
    <w:rsid w:val="00435CC5"/>
    <w:rsid w:val="004444FB"/>
    <w:rsid w:val="00446066"/>
    <w:rsid w:val="00472089"/>
    <w:rsid w:val="004755BD"/>
    <w:rsid w:val="004802C5"/>
    <w:rsid w:val="00483FB3"/>
    <w:rsid w:val="00487A96"/>
    <w:rsid w:val="00495474"/>
    <w:rsid w:val="004A3696"/>
    <w:rsid w:val="004A629C"/>
    <w:rsid w:val="004D2DAB"/>
    <w:rsid w:val="004D5033"/>
    <w:rsid w:val="004D7CB1"/>
    <w:rsid w:val="004F5502"/>
    <w:rsid w:val="00503242"/>
    <w:rsid w:val="00504D7B"/>
    <w:rsid w:val="00507D67"/>
    <w:rsid w:val="00526AA5"/>
    <w:rsid w:val="00526FC5"/>
    <w:rsid w:val="00530E4B"/>
    <w:rsid w:val="005316AC"/>
    <w:rsid w:val="00531763"/>
    <w:rsid w:val="00534D2D"/>
    <w:rsid w:val="00540575"/>
    <w:rsid w:val="00540F4D"/>
    <w:rsid w:val="00543BD3"/>
    <w:rsid w:val="005455FC"/>
    <w:rsid w:val="005535E4"/>
    <w:rsid w:val="0055486F"/>
    <w:rsid w:val="00574516"/>
    <w:rsid w:val="005902AE"/>
    <w:rsid w:val="005937F2"/>
    <w:rsid w:val="00594E53"/>
    <w:rsid w:val="0059752F"/>
    <w:rsid w:val="00597660"/>
    <w:rsid w:val="005A472B"/>
    <w:rsid w:val="005C459B"/>
    <w:rsid w:val="005C6465"/>
    <w:rsid w:val="005D7D0D"/>
    <w:rsid w:val="005E5356"/>
    <w:rsid w:val="005F7087"/>
    <w:rsid w:val="00600456"/>
    <w:rsid w:val="00600E5C"/>
    <w:rsid w:val="0061058F"/>
    <w:rsid w:val="00615D8F"/>
    <w:rsid w:val="0062142C"/>
    <w:rsid w:val="00621586"/>
    <w:rsid w:val="00627DEA"/>
    <w:rsid w:val="0063029F"/>
    <w:rsid w:val="00632911"/>
    <w:rsid w:val="006340C0"/>
    <w:rsid w:val="00634416"/>
    <w:rsid w:val="00657018"/>
    <w:rsid w:val="00664DCE"/>
    <w:rsid w:val="00671116"/>
    <w:rsid w:val="00672ED8"/>
    <w:rsid w:val="00690DE5"/>
    <w:rsid w:val="006915BE"/>
    <w:rsid w:val="00695BB4"/>
    <w:rsid w:val="00695CCB"/>
    <w:rsid w:val="006B0DE1"/>
    <w:rsid w:val="006C2C79"/>
    <w:rsid w:val="006D083B"/>
    <w:rsid w:val="006D08D6"/>
    <w:rsid w:val="006D1B0D"/>
    <w:rsid w:val="006D342F"/>
    <w:rsid w:val="006D7329"/>
    <w:rsid w:val="006E041B"/>
    <w:rsid w:val="006E1B52"/>
    <w:rsid w:val="006E7642"/>
    <w:rsid w:val="006F1DC0"/>
    <w:rsid w:val="00703722"/>
    <w:rsid w:val="00706FB3"/>
    <w:rsid w:val="00733F16"/>
    <w:rsid w:val="0074120C"/>
    <w:rsid w:val="007423E6"/>
    <w:rsid w:val="00762C12"/>
    <w:rsid w:val="00763A10"/>
    <w:rsid w:val="00766E72"/>
    <w:rsid w:val="00773E77"/>
    <w:rsid w:val="00776B16"/>
    <w:rsid w:val="00777F20"/>
    <w:rsid w:val="007852CD"/>
    <w:rsid w:val="00794EA3"/>
    <w:rsid w:val="007A1430"/>
    <w:rsid w:val="007A1871"/>
    <w:rsid w:val="007A4D8F"/>
    <w:rsid w:val="007E3CB0"/>
    <w:rsid w:val="007F19BC"/>
    <w:rsid w:val="007F391D"/>
    <w:rsid w:val="00814142"/>
    <w:rsid w:val="008212E1"/>
    <w:rsid w:val="008213C9"/>
    <w:rsid w:val="00825143"/>
    <w:rsid w:val="00826D45"/>
    <w:rsid w:val="0082738F"/>
    <w:rsid w:val="00837740"/>
    <w:rsid w:val="00847C50"/>
    <w:rsid w:val="00851A4F"/>
    <w:rsid w:val="00856E8A"/>
    <w:rsid w:val="008744E9"/>
    <w:rsid w:val="00874BF5"/>
    <w:rsid w:val="00877164"/>
    <w:rsid w:val="008806F8"/>
    <w:rsid w:val="00890EE0"/>
    <w:rsid w:val="00891031"/>
    <w:rsid w:val="008C0DED"/>
    <w:rsid w:val="008C14C3"/>
    <w:rsid w:val="008C2491"/>
    <w:rsid w:val="008D3E15"/>
    <w:rsid w:val="008D563B"/>
    <w:rsid w:val="008E26D3"/>
    <w:rsid w:val="008E66DD"/>
    <w:rsid w:val="008F072E"/>
    <w:rsid w:val="008F5683"/>
    <w:rsid w:val="008F72B0"/>
    <w:rsid w:val="00900D86"/>
    <w:rsid w:val="00903597"/>
    <w:rsid w:val="00905AE4"/>
    <w:rsid w:val="009069A3"/>
    <w:rsid w:val="00907B99"/>
    <w:rsid w:val="00912EA6"/>
    <w:rsid w:val="00921EF5"/>
    <w:rsid w:val="00924803"/>
    <w:rsid w:val="00933D77"/>
    <w:rsid w:val="00951238"/>
    <w:rsid w:val="00957572"/>
    <w:rsid w:val="009667A5"/>
    <w:rsid w:val="00973880"/>
    <w:rsid w:val="0097713B"/>
    <w:rsid w:val="00991B57"/>
    <w:rsid w:val="00994527"/>
    <w:rsid w:val="00997B10"/>
    <w:rsid w:val="00997C06"/>
    <w:rsid w:val="009A1EA9"/>
    <w:rsid w:val="009B1B9E"/>
    <w:rsid w:val="009B23BC"/>
    <w:rsid w:val="009C2460"/>
    <w:rsid w:val="009C4FBF"/>
    <w:rsid w:val="009D16ED"/>
    <w:rsid w:val="009D42B4"/>
    <w:rsid w:val="009D5A2A"/>
    <w:rsid w:val="009E2509"/>
    <w:rsid w:val="009F2AFF"/>
    <w:rsid w:val="009F2E99"/>
    <w:rsid w:val="009F5178"/>
    <w:rsid w:val="00A000B3"/>
    <w:rsid w:val="00A0133C"/>
    <w:rsid w:val="00A0247B"/>
    <w:rsid w:val="00A11A9A"/>
    <w:rsid w:val="00A157EB"/>
    <w:rsid w:val="00A1665F"/>
    <w:rsid w:val="00A201D0"/>
    <w:rsid w:val="00A25738"/>
    <w:rsid w:val="00A2667B"/>
    <w:rsid w:val="00A3288C"/>
    <w:rsid w:val="00A36417"/>
    <w:rsid w:val="00A42285"/>
    <w:rsid w:val="00A65527"/>
    <w:rsid w:val="00A84406"/>
    <w:rsid w:val="00AA0066"/>
    <w:rsid w:val="00AA0402"/>
    <w:rsid w:val="00AA2FEF"/>
    <w:rsid w:val="00AA46F0"/>
    <w:rsid w:val="00AC2332"/>
    <w:rsid w:val="00AC5FD9"/>
    <w:rsid w:val="00AE0569"/>
    <w:rsid w:val="00B051DE"/>
    <w:rsid w:val="00B063DC"/>
    <w:rsid w:val="00B12D95"/>
    <w:rsid w:val="00B14A22"/>
    <w:rsid w:val="00B22FFB"/>
    <w:rsid w:val="00B26994"/>
    <w:rsid w:val="00B36112"/>
    <w:rsid w:val="00B40F27"/>
    <w:rsid w:val="00B437A3"/>
    <w:rsid w:val="00B47424"/>
    <w:rsid w:val="00B47489"/>
    <w:rsid w:val="00B5143C"/>
    <w:rsid w:val="00B516B7"/>
    <w:rsid w:val="00B61F1D"/>
    <w:rsid w:val="00B73389"/>
    <w:rsid w:val="00B75010"/>
    <w:rsid w:val="00B75173"/>
    <w:rsid w:val="00BA131C"/>
    <w:rsid w:val="00BB1098"/>
    <w:rsid w:val="00BB12B2"/>
    <w:rsid w:val="00BB1B8A"/>
    <w:rsid w:val="00BB5866"/>
    <w:rsid w:val="00BC1172"/>
    <w:rsid w:val="00BC755A"/>
    <w:rsid w:val="00BD05A4"/>
    <w:rsid w:val="00BD4230"/>
    <w:rsid w:val="00BE6528"/>
    <w:rsid w:val="00BE7A40"/>
    <w:rsid w:val="00BF0354"/>
    <w:rsid w:val="00BF0731"/>
    <w:rsid w:val="00BF427B"/>
    <w:rsid w:val="00BF4A3A"/>
    <w:rsid w:val="00C0693B"/>
    <w:rsid w:val="00C1324C"/>
    <w:rsid w:val="00C13293"/>
    <w:rsid w:val="00C13866"/>
    <w:rsid w:val="00C22242"/>
    <w:rsid w:val="00C36E06"/>
    <w:rsid w:val="00C40514"/>
    <w:rsid w:val="00C440D3"/>
    <w:rsid w:val="00C5013E"/>
    <w:rsid w:val="00C5795C"/>
    <w:rsid w:val="00C7786E"/>
    <w:rsid w:val="00C80ADF"/>
    <w:rsid w:val="00C90FC2"/>
    <w:rsid w:val="00CA0E88"/>
    <w:rsid w:val="00CA1189"/>
    <w:rsid w:val="00CA26CE"/>
    <w:rsid w:val="00CC28ED"/>
    <w:rsid w:val="00CD505F"/>
    <w:rsid w:val="00CD7417"/>
    <w:rsid w:val="00CF64C6"/>
    <w:rsid w:val="00D10FC6"/>
    <w:rsid w:val="00D179F6"/>
    <w:rsid w:val="00D21029"/>
    <w:rsid w:val="00D31DE2"/>
    <w:rsid w:val="00D42750"/>
    <w:rsid w:val="00D45CCD"/>
    <w:rsid w:val="00D46712"/>
    <w:rsid w:val="00D47AA6"/>
    <w:rsid w:val="00D6220A"/>
    <w:rsid w:val="00D646FB"/>
    <w:rsid w:val="00D77014"/>
    <w:rsid w:val="00D8166B"/>
    <w:rsid w:val="00D93C07"/>
    <w:rsid w:val="00D977F5"/>
    <w:rsid w:val="00DA11E3"/>
    <w:rsid w:val="00DA4AE2"/>
    <w:rsid w:val="00DA53FE"/>
    <w:rsid w:val="00DB2828"/>
    <w:rsid w:val="00DC21BF"/>
    <w:rsid w:val="00DD0EB0"/>
    <w:rsid w:val="00DD19F1"/>
    <w:rsid w:val="00DE2DD7"/>
    <w:rsid w:val="00DE4A5C"/>
    <w:rsid w:val="00DF043D"/>
    <w:rsid w:val="00DF5713"/>
    <w:rsid w:val="00E02088"/>
    <w:rsid w:val="00E054D4"/>
    <w:rsid w:val="00E16EFB"/>
    <w:rsid w:val="00E22C76"/>
    <w:rsid w:val="00E25091"/>
    <w:rsid w:val="00E27C63"/>
    <w:rsid w:val="00E452D8"/>
    <w:rsid w:val="00E52612"/>
    <w:rsid w:val="00E629F9"/>
    <w:rsid w:val="00E67E55"/>
    <w:rsid w:val="00E76131"/>
    <w:rsid w:val="00E85FB6"/>
    <w:rsid w:val="00E8678E"/>
    <w:rsid w:val="00E86873"/>
    <w:rsid w:val="00E95DA4"/>
    <w:rsid w:val="00EA3C64"/>
    <w:rsid w:val="00EA3DFA"/>
    <w:rsid w:val="00EA59BA"/>
    <w:rsid w:val="00EB34B5"/>
    <w:rsid w:val="00EB4699"/>
    <w:rsid w:val="00EB5014"/>
    <w:rsid w:val="00EB62BE"/>
    <w:rsid w:val="00EC60D3"/>
    <w:rsid w:val="00EC7661"/>
    <w:rsid w:val="00ED74ED"/>
    <w:rsid w:val="00EE05F9"/>
    <w:rsid w:val="00EE5A48"/>
    <w:rsid w:val="00F015A9"/>
    <w:rsid w:val="00F0205F"/>
    <w:rsid w:val="00F02873"/>
    <w:rsid w:val="00F03E5D"/>
    <w:rsid w:val="00F06DED"/>
    <w:rsid w:val="00F0792F"/>
    <w:rsid w:val="00F131F4"/>
    <w:rsid w:val="00F21B3B"/>
    <w:rsid w:val="00F236F0"/>
    <w:rsid w:val="00F2470B"/>
    <w:rsid w:val="00F266D4"/>
    <w:rsid w:val="00F3034E"/>
    <w:rsid w:val="00F32193"/>
    <w:rsid w:val="00F335D9"/>
    <w:rsid w:val="00F351E5"/>
    <w:rsid w:val="00F362FF"/>
    <w:rsid w:val="00F42211"/>
    <w:rsid w:val="00F4552F"/>
    <w:rsid w:val="00F46B13"/>
    <w:rsid w:val="00F52096"/>
    <w:rsid w:val="00F53044"/>
    <w:rsid w:val="00F5508E"/>
    <w:rsid w:val="00F62775"/>
    <w:rsid w:val="00F62B2A"/>
    <w:rsid w:val="00F71F6B"/>
    <w:rsid w:val="00F75ABC"/>
    <w:rsid w:val="00F80A57"/>
    <w:rsid w:val="00FA0B5A"/>
    <w:rsid w:val="00FA3943"/>
    <w:rsid w:val="00FB7D7D"/>
    <w:rsid w:val="00FC169C"/>
    <w:rsid w:val="00FC712D"/>
    <w:rsid w:val="00FD3B25"/>
    <w:rsid w:val="00FD4311"/>
    <w:rsid w:val="00FD46DC"/>
    <w:rsid w:val="00FD69B0"/>
    <w:rsid w:val="00FE14B5"/>
    <w:rsid w:val="00FE156D"/>
    <w:rsid w:val="00FE537E"/>
    <w:rsid w:val="00FF23AF"/>
    <w:rsid w:val="00FF3630"/>
    <w:rsid w:val="00FF414D"/>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9283A97A-0C63-4E5D-816F-198CA62FBF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3"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973880"/>
    <w:pPr>
      <w:spacing w:after="120" w:line="288" w:lineRule="auto"/>
    </w:pPr>
    <w:rPr>
      <w:rFonts w:ascii="Calibri" w:hAnsi="Calibri"/>
      <w:sz w:val="20"/>
      <w:szCs w:val="21"/>
    </w:rPr>
  </w:style>
  <w:style w:type="paragraph" w:styleId="berschrift1">
    <w:name w:val="heading 1"/>
    <w:basedOn w:val="Standard"/>
    <w:next w:val="Standard"/>
    <w:link w:val="berschrift1Zchn"/>
    <w:qFormat/>
    <w:rsid w:val="00973880"/>
    <w:pPr>
      <w:keepNext/>
      <w:keepLines/>
      <w:pageBreakBefore/>
      <w:numPr>
        <w:numId w:val="16"/>
      </w:numPr>
      <w:spacing w:after="480" w:line="240" w:lineRule="auto"/>
      <w:outlineLvl w:val="0"/>
    </w:pPr>
    <w:rPr>
      <w:rFonts w:eastAsiaTheme="majorEastAsia" w:cs="Segoe UI"/>
      <w:b/>
      <w:bCs/>
      <w:sz w:val="38"/>
      <w:szCs w:val="38"/>
    </w:rPr>
  </w:style>
  <w:style w:type="paragraph" w:styleId="berschrift2">
    <w:name w:val="heading 2"/>
    <w:basedOn w:val="Standard"/>
    <w:next w:val="Standard"/>
    <w:link w:val="berschrift2Zchn"/>
    <w:qFormat/>
    <w:rsid w:val="00540F4D"/>
    <w:pPr>
      <w:keepNext/>
      <w:numPr>
        <w:ilvl w:val="1"/>
        <w:numId w:val="16"/>
      </w:numPr>
      <w:spacing w:before="240" w:line="240" w:lineRule="auto"/>
      <w:outlineLvl w:val="1"/>
    </w:pPr>
    <w:rPr>
      <w:rFonts w:cs="Segoe UI"/>
      <w:b/>
      <w:bCs/>
      <w:sz w:val="32"/>
      <w:szCs w:val="26"/>
    </w:rPr>
  </w:style>
  <w:style w:type="paragraph" w:styleId="berschrift3">
    <w:name w:val="heading 3"/>
    <w:basedOn w:val="Standard"/>
    <w:next w:val="Standard"/>
    <w:link w:val="berschrift3Zchn"/>
    <w:qFormat/>
    <w:rsid w:val="00973880"/>
    <w:pPr>
      <w:keepNext/>
      <w:keepLines/>
      <w:numPr>
        <w:ilvl w:val="2"/>
        <w:numId w:val="16"/>
      </w:numPr>
      <w:spacing w:before="240" w:line="240" w:lineRule="auto"/>
      <w:outlineLvl w:val="2"/>
    </w:pPr>
    <w:rPr>
      <w:rFonts w:eastAsiaTheme="majorEastAsia" w:cs="Segoe UI"/>
      <w:b/>
      <w:bCs/>
      <w:szCs w:val="24"/>
    </w:rPr>
  </w:style>
  <w:style w:type="paragraph" w:styleId="berschrift4">
    <w:name w:val="heading 4"/>
    <w:basedOn w:val="Standard"/>
    <w:next w:val="Standard"/>
    <w:link w:val="berschrift4Zchn"/>
    <w:uiPriority w:val="9"/>
    <w:unhideWhenUsed/>
    <w:qFormat/>
    <w:rsid w:val="00973880"/>
    <w:pPr>
      <w:keepNext/>
      <w:keepLines/>
      <w:numPr>
        <w:ilvl w:val="3"/>
        <w:numId w:val="16"/>
      </w:numPr>
      <w:spacing w:before="240"/>
      <w:outlineLvl w:val="3"/>
    </w:pPr>
    <w:rPr>
      <w:rFonts w:eastAsiaTheme="majorEastAsia" w:cstheme="majorBidi"/>
      <w:b/>
      <w:iCs/>
      <w:color w:val="000000" w:themeColor="text1"/>
    </w:rPr>
  </w:style>
  <w:style w:type="paragraph" w:styleId="berschrift5">
    <w:name w:val="heading 5"/>
    <w:basedOn w:val="Standard"/>
    <w:next w:val="Standard"/>
    <w:link w:val="berschrift5Zchn"/>
    <w:uiPriority w:val="9"/>
    <w:unhideWhenUsed/>
    <w:rsid w:val="00973880"/>
    <w:pPr>
      <w:keepNext/>
      <w:keepLines/>
      <w:spacing w:before="40" w:after="0"/>
      <w:outlineLvl w:val="4"/>
    </w:pPr>
    <w:rPr>
      <w:rFonts w:asciiTheme="majorHAnsi" w:eastAsiaTheme="majorEastAsia" w:hAnsiTheme="majorHAnsi" w:cstheme="majorBidi"/>
      <w:color w:val="2E74B5" w:themeColor="accent1" w:themeShade="BF"/>
    </w:rPr>
  </w:style>
  <w:style w:type="paragraph" w:styleId="berschrift6">
    <w:name w:val="heading 6"/>
    <w:basedOn w:val="Standard"/>
    <w:next w:val="Standard"/>
    <w:link w:val="berschrift6Zchn"/>
    <w:uiPriority w:val="9"/>
    <w:semiHidden/>
    <w:unhideWhenUsed/>
    <w:qFormat/>
    <w:rsid w:val="00973880"/>
    <w:pPr>
      <w:keepNext/>
      <w:keepLines/>
      <w:spacing w:before="40" w:after="0"/>
      <w:outlineLvl w:val="5"/>
    </w:pPr>
    <w:rPr>
      <w:rFonts w:asciiTheme="majorHAnsi" w:eastAsiaTheme="majorEastAsia" w:hAnsiTheme="majorHAnsi" w:cstheme="majorBidi"/>
      <w:color w:val="1F4D78" w:themeColor="accent1" w:themeShade="7F"/>
    </w:rPr>
  </w:style>
  <w:style w:type="paragraph" w:styleId="berschrift7">
    <w:name w:val="heading 7"/>
    <w:basedOn w:val="Standard"/>
    <w:next w:val="Standard"/>
    <w:link w:val="berschrift7Zchn"/>
    <w:uiPriority w:val="9"/>
    <w:semiHidden/>
    <w:unhideWhenUsed/>
    <w:qFormat/>
    <w:rsid w:val="00973880"/>
    <w:pPr>
      <w:keepNext/>
      <w:keepLines/>
      <w:spacing w:before="40" w:after="0"/>
      <w:outlineLvl w:val="6"/>
    </w:pPr>
    <w:rPr>
      <w:rFonts w:asciiTheme="majorHAnsi" w:eastAsiaTheme="majorEastAsia" w:hAnsiTheme="majorHAnsi" w:cstheme="majorBidi"/>
      <w:i/>
      <w:iCs/>
      <w:color w:val="1F4D78" w:themeColor="accent1" w:themeShade="7F"/>
    </w:rPr>
  </w:style>
  <w:style w:type="paragraph" w:styleId="berschrift8">
    <w:name w:val="heading 8"/>
    <w:basedOn w:val="Standard"/>
    <w:next w:val="Standard"/>
    <w:link w:val="berschrift8Zchn"/>
    <w:uiPriority w:val="9"/>
    <w:semiHidden/>
    <w:unhideWhenUsed/>
    <w:qFormat/>
    <w:rsid w:val="00973880"/>
    <w:pPr>
      <w:keepNext/>
      <w:keepLines/>
      <w:spacing w:before="40" w:after="0"/>
      <w:outlineLvl w:val="7"/>
    </w:pPr>
    <w:rPr>
      <w:rFonts w:asciiTheme="majorHAnsi" w:eastAsiaTheme="majorEastAsia" w:hAnsiTheme="majorHAnsi" w:cstheme="majorBidi"/>
      <w:color w:val="272727" w:themeColor="text1" w:themeTint="D8"/>
      <w:sz w:val="21"/>
    </w:rPr>
  </w:style>
  <w:style w:type="paragraph" w:styleId="berschrift9">
    <w:name w:val="heading 9"/>
    <w:basedOn w:val="Standard"/>
    <w:next w:val="Standard"/>
    <w:link w:val="berschrift9Zchn"/>
    <w:uiPriority w:val="9"/>
    <w:semiHidden/>
    <w:unhideWhenUsed/>
    <w:qFormat/>
    <w:rsid w:val="00973880"/>
    <w:pPr>
      <w:keepNext/>
      <w:keepLines/>
      <w:spacing w:before="40" w:after="0"/>
      <w:outlineLvl w:val="8"/>
    </w:pPr>
    <w:rPr>
      <w:rFonts w:asciiTheme="majorHAnsi" w:eastAsiaTheme="majorEastAsia" w:hAnsiTheme="majorHAnsi" w:cstheme="majorBidi"/>
      <w:i/>
      <w:iCs/>
      <w:color w:val="272727" w:themeColor="text1" w:themeTint="D8"/>
      <w:sz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973880"/>
    <w:rPr>
      <w:rFonts w:ascii="Calibri" w:eastAsiaTheme="majorEastAsia" w:hAnsi="Calibri" w:cs="Segoe UI"/>
      <w:b/>
      <w:bCs/>
      <w:sz w:val="38"/>
      <w:szCs w:val="38"/>
    </w:rPr>
  </w:style>
  <w:style w:type="paragraph" w:styleId="Abbildungsverzeichnis">
    <w:name w:val="table of figures"/>
    <w:basedOn w:val="Standard"/>
    <w:next w:val="Standard"/>
    <w:uiPriority w:val="99"/>
    <w:unhideWhenUsed/>
    <w:rsid w:val="00973880"/>
    <w:pPr>
      <w:tabs>
        <w:tab w:val="right" w:leader="dot" w:pos="8493"/>
      </w:tabs>
      <w:spacing w:after="0"/>
      <w:ind w:left="284" w:right="284" w:hanging="284"/>
    </w:pPr>
    <w:rPr>
      <w:rFonts w:eastAsiaTheme="minorEastAsia"/>
      <w:noProof/>
      <w:szCs w:val="22"/>
      <w:lang w:eastAsia="de-DE"/>
    </w:rPr>
  </w:style>
  <w:style w:type="paragraph" w:styleId="Anrede">
    <w:name w:val="Salutation"/>
    <w:basedOn w:val="Standard"/>
    <w:next w:val="Standard"/>
    <w:link w:val="AnredeZchn"/>
    <w:uiPriority w:val="99"/>
    <w:semiHidden/>
    <w:unhideWhenUsed/>
    <w:rsid w:val="00973880"/>
  </w:style>
  <w:style w:type="character" w:customStyle="1" w:styleId="AnredeZchn">
    <w:name w:val="Anrede Zchn"/>
    <w:basedOn w:val="Absatz-Standardschriftart"/>
    <w:link w:val="Anrede"/>
    <w:uiPriority w:val="99"/>
    <w:semiHidden/>
    <w:rsid w:val="00973880"/>
    <w:rPr>
      <w:rFonts w:ascii="Calibri" w:hAnsi="Calibri"/>
      <w:sz w:val="20"/>
      <w:szCs w:val="21"/>
    </w:rPr>
  </w:style>
  <w:style w:type="paragraph" w:styleId="Aufzhlungszeichen">
    <w:name w:val="List Bullet"/>
    <w:basedOn w:val="Standard"/>
    <w:uiPriority w:val="99"/>
    <w:semiHidden/>
    <w:unhideWhenUsed/>
    <w:rsid w:val="00973880"/>
    <w:pPr>
      <w:numPr>
        <w:numId w:val="2"/>
      </w:numPr>
      <w:contextualSpacing/>
    </w:pPr>
  </w:style>
  <w:style w:type="paragraph" w:styleId="Aufzhlungszeichen2">
    <w:name w:val="List Bullet 2"/>
    <w:basedOn w:val="Standard"/>
    <w:uiPriority w:val="99"/>
    <w:semiHidden/>
    <w:unhideWhenUsed/>
    <w:rsid w:val="00973880"/>
    <w:pPr>
      <w:numPr>
        <w:numId w:val="3"/>
      </w:numPr>
      <w:tabs>
        <w:tab w:val="clear" w:pos="643"/>
        <w:tab w:val="num" w:pos="360"/>
      </w:tabs>
      <w:contextualSpacing/>
    </w:pPr>
  </w:style>
  <w:style w:type="paragraph" w:styleId="Aufzhlungszeichen3">
    <w:name w:val="List Bullet 3"/>
    <w:basedOn w:val="Standard"/>
    <w:uiPriority w:val="99"/>
    <w:semiHidden/>
    <w:unhideWhenUsed/>
    <w:rsid w:val="00973880"/>
    <w:pPr>
      <w:numPr>
        <w:numId w:val="4"/>
      </w:numPr>
      <w:tabs>
        <w:tab w:val="clear" w:pos="926"/>
        <w:tab w:val="num" w:pos="360"/>
      </w:tabs>
      <w:contextualSpacing/>
    </w:pPr>
  </w:style>
  <w:style w:type="paragraph" w:styleId="Aufzhlungszeichen4">
    <w:name w:val="List Bullet 4"/>
    <w:basedOn w:val="Standard"/>
    <w:uiPriority w:val="99"/>
    <w:semiHidden/>
    <w:unhideWhenUsed/>
    <w:rsid w:val="00973880"/>
    <w:pPr>
      <w:numPr>
        <w:numId w:val="5"/>
      </w:numPr>
      <w:contextualSpacing/>
    </w:pPr>
  </w:style>
  <w:style w:type="paragraph" w:styleId="Aufzhlungszeichen5">
    <w:name w:val="List Bullet 5"/>
    <w:basedOn w:val="Standard"/>
    <w:uiPriority w:val="99"/>
    <w:semiHidden/>
    <w:unhideWhenUsed/>
    <w:rsid w:val="00973880"/>
    <w:pPr>
      <w:numPr>
        <w:numId w:val="6"/>
      </w:numPr>
      <w:contextualSpacing/>
    </w:pPr>
  </w:style>
  <w:style w:type="paragraph" w:styleId="Beschriftung">
    <w:name w:val="caption"/>
    <w:basedOn w:val="Standard"/>
    <w:next w:val="Standard"/>
    <w:uiPriority w:val="35"/>
    <w:qFormat/>
    <w:rsid w:val="00973880"/>
    <w:pPr>
      <w:spacing w:before="240"/>
    </w:pPr>
    <w:rPr>
      <w:i/>
      <w:iCs/>
      <w:szCs w:val="20"/>
    </w:rPr>
  </w:style>
  <w:style w:type="paragraph" w:styleId="Blocktext">
    <w:name w:val="Block Text"/>
    <w:basedOn w:val="Standard"/>
    <w:uiPriority w:val="99"/>
    <w:semiHidden/>
    <w:unhideWhenUsed/>
    <w:rsid w:val="00973880"/>
    <w:pPr>
      <w:pBdr>
        <w:top w:val="single" w:sz="2" w:space="10" w:color="5B9BD5" w:themeColor="accent1" w:shadow="1" w:frame="1"/>
        <w:left w:val="single" w:sz="2" w:space="10" w:color="5B9BD5" w:themeColor="accent1" w:shadow="1" w:frame="1"/>
        <w:bottom w:val="single" w:sz="2" w:space="10" w:color="5B9BD5" w:themeColor="accent1" w:shadow="1" w:frame="1"/>
        <w:right w:val="single" w:sz="2" w:space="10" w:color="5B9BD5" w:themeColor="accent1" w:shadow="1" w:frame="1"/>
      </w:pBdr>
      <w:ind w:left="1152" w:right="1152"/>
    </w:pPr>
    <w:rPr>
      <w:rFonts w:eastAsiaTheme="minorEastAsia"/>
      <w:i/>
      <w:iCs/>
      <w:color w:val="5B9BD5" w:themeColor="accent1"/>
    </w:rPr>
  </w:style>
  <w:style w:type="character" w:customStyle="1" w:styleId="Code">
    <w:name w:val="Code"/>
    <w:basedOn w:val="Absatz-Standardschriftart"/>
    <w:uiPriority w:val="2"/>
    <w:qFormat/>
    <w:rsid w:val="00973880"/>
    <w:rPr>
      <w:rFonts w:ascii="Courier New" w:hAnsi="Courier New" w:cs="Courier New"/>
      <w:sz w:val="18"/>
      <w:szCs w:val="22"/>
    </w:rPr>
  </w:style>
  <w:style w:type="paragraph" w:styleId="Datum">
    <w:name w:val="Date"/>
    <w:basedOn w:val="Standard"/>
    <w:next w:val="Standard"/>
    <w:link w:val="DatumZchn"/>
    <w:uiPriority w:val="99"/>
    <w:semiHidden/>
    <w:unhideWhenUsed/>
    <w:rsid w:val="00973880"/>
  </w:style>
  <w:style w:type="character" w:customStyle="1" w:styleId="DatumZchn">
    <w:name w:val="Datum Zchn"/>
    <w:basedOn w:val="Absatz-Standardschriftart"/>
    <w:link w:val="Datum"/>
    <w:uiPriority w:val="99"/>
    <w:semiHidden/>
    <w:rsid w:val="00973880"/>
    <w:rPr>
      <w:rFonts w:ascii="Calibri" w:hAnsi="Calibri"/>
      <w:sz w:val="20"/>
      <w:szCs w:val="21"/>
    </w:rPr>
  </w:style>
  <w:style w:type="paragraph" w:styleId="Dokumentstruktur">
    <w:name w:val="Document Map"/>
    <w:basedOn w:val="Standard"/>
    <w:link w:val="DokumentstrukturZchn"/>
    <w:uiPriority w:val="99"/>
    <w:semiHidden/>
    <w:unhideWhenUsed/>
    <w:rsid w:val="00973880"/>
    <w:pPr>
      <w:spacing w:after="0"/>
    </w:pPr>
    <w:rPr>
      <w:rFonts w:ascii="Segoe UI" w:hAnsi="Segoe UI" w:cs="Segoe UI"/>
      <w:sz w:val="16"/>
      <w:szCs w:val="16"/>
    </w:rPr>
  </w:style>
  <w:style w:type="character" w:customStyle="1" w:styleId="DokumentstrukturZchn">
    <w:name w:val="Dokumentstruktur Zchn"/>
    <w:basedOn w:val="Absatz-Standardschriftart"/>
    <w:link w:val="Dokumentstruktur"/>
    <w:uiPriority w:val="99"/>
    <w:semiHidden/>
    <w:rsid w:val="00973880"/>
    <w:rPr>
      <w:rFonts w:ascii="Segoe UI" w:hAnsi="Segoe UI" w:cs="Segoe UI"/>
      <w:sz w:val="16"/>
      <w:szCs w:val="16"/>
    </w:rPr>
  </w:style>
  <w:style w:type="table" w:styleId="EinfacheTabelle2">
    <w:name w:val="Plain Table 2"/>
    <w:basedOn w:val="NormaleTabelle"/>
    <w:uiPriority w:val="42"/>
    <w:rsid w:val="00973880"/>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styleId="E-Mail-Signatur">
    <w:name w:val="E-mail Signature"/>
    <w:basedOn w:val="Standard"/>
    <w:link w:val="E-Mail-SignaturZchn"/>
    <w:uiPriority w:val="99"/>
    <w:semiHidden/>
    <w:unhideWhenUsed/>
    <w:rsid w:val="00973880"/>
    <w:pPr>
      <w:spacing w:after="0"/>
    </w:pPr>
  </w:style>
  <w:style w:type="character" w:customStyle="1" w:styleId="E-Mail-SignaturZchn">
    <w:name w:val="E-Mail-Signatur Zchn"/>
    <w:basedOn w:val="Absatz-Standardschriftart"/>
    <w:link w:val="E-Mail-Signatur"/>
    <w:uiPriority w:val="99"/>
    <w:semiHidden/>
    <w:rsid w:val="00973880"/>
    <w:rPr>
      <w:rFonts w:ascii="Calibri" w:hAnsi="Calibri"/>
      <w:sz w:val="20"/>
      <w:szCs w:val="21"/>
    </w:rPr>
  </w:style>
  <w:style w:type="paragraph" w:styleId="Endnotentext">
    <w:name w:val="endnote text"/>
    <w:basedOn w:val="Standard"/>
    <w:link w:val="EndnotentextZchn"/>
    <w:uiPriority w:val="99"/>
    <w:semiHidden/>
    <w:unhideWhenUsed/>
    <w:rsid w:val="00973880"/>
    <w:pPr>
      <w:spacing w:after="0"/>
    </w:pPr>
    <w:rPr>
      <w:szCs w:val="20"/>
    </w:rPr>
  </w:style>
  <w:style w:type="character" w:customStyle="1" w:styleId="EndnotentextZchn">
    <w:name w:val="Endnotentext Zchn"/>
    <w:basedOn w:val="Absatz-Standardschriftart"/>
    <w:link w:val="Endnotentext"/>
    <w:uiPriority w:val="99"/>
    <w:semiHidden/>
    <w:rsid w:val="00973880"/>
    <w:rPr>
      <w:rFonts w:ascii="Calibri" w:hAnsi="Calibri"/>
      <w:sz w:val="20"/>
      <w:szCs w:val="20"/>
    </w:rPr>
  </w:style>
  <w:style w:type="paragraph" w:styleId="Fu-Endnotenberschrift">
    <w:name w:val="Note Heading"/>
    <w:basedOn w:val="Standard"/>
    <w:next w:val="Standard"/>
    <w:link w:val="Fu-EndnotenberschriftZchn"/>
    <w:uiPriority w:val="99"/>
    <w:semiHidden/>
    <w:unhideWhenUsed/>
    <w:rsid w:val="00973880"/>
    <w:pPr>
      <w:spacing w:after="0"/>
    </w:pPr>
  </w:style>
  <w:style w:type="character" w:customStyle="1" w:styleId="Fu-EndnotenberschriftZchn">
    <w:name w:val="Fuß/-Endnotenüberschrift Zchn"/>
    <w:basedOn w:val="Absatz-Standardschriftart"/>
    <w:link w:val="Fu-Endnotenberschrift"/>
    <w:uiPriority w:val="99"/>
    <w:semiHidden/>
    <w:rsid w:val="00973880"/>
    <w:rPr>
      <w:rFonts w:ascii="Calibri" w:hAnsi="Calibri"/>
      <w:sz w:val="20"/>
      <w:szCs w:val="21"/>
    </w:rPr>
  </w:style>
  <w:style w:type="paragraph" w:styleId="Funotentext">
    <w:name w:val="footnote text"/>
    <w:basedOn w:val="Standard"/>
    <w:link w:val="FunotentextZchn"/>
    <w:uiPriority w:val="99"/>
    <w:rsid w:val="00973880"/>
    <w:pPr>
      <w:spacing w:after="0"/>
    </w:pPr>
    <w:rPr>
      <w:noProof/>
      <w:sz w:val="19"/>
      <w:szCs w:val="20"/>
    </w:rPr>
  </w:style>
  <w:style w:type="character" w:customStyle="1" w:styleId="FunotentextZchn">
    <w:name w:val="Fußnotentext Zchn"/>
    <w:basedOn w:val="Absatz-Standardschriftart"/>
    <w:link w:val="Funotentext"/>
    <w:uiPriority w:val="99"/>
    <w:rsid w:val="00973880"/>
    <w:rPr>
      <w:rFonts w:ascii="Calibri" w:hAnsi="Calibri"/>
      <w:noProof/>
      <w:sz w:val="19"/>
      <w:szCs w:val="20"/>
    </w:rPr>
  </w:style>
  <w:style w:type="character" w:styleId="Funotenzeichen">
    <w:name w:val="footnote reference"/>
    <w:basedOn w:val="Absatz-Standardschriftart"/>
    <w:uiPriority w:val="99"/>
    <w:semiHidden/>
    <w:unhideWhenUsed/>
    <w:rsid w:val="00973880"/>
    <w:rPr>
      <w:vertAlign w:val="superscript"/>
    </w:rPr>
  </w:style>
  <w:style w:type="paragraph" w:styleId="Fuzeile">
    <w:name w:val="footer"/>
    <w:basedOn w:val="Standard"/>
    <w:link w:val="FuzeileZchn"/>
    <w:uiPriority w:val="99"/>
    <w:unhideWhenUsed/>
    <w:rsid w:val="00973880"/>
    <w:pPr>
      <w:spacing w:after="0" w:line="240" w:lineRule="auto"/>
    </w:pPr>
    <w:rPr>
      <w:sz w:val="16"/>
    </w:rPr>
  </w:style>
  <w:style w:type="character" w:customStyle="1" w:styleId="FuzeileZchn">
    <w:name w:val="Fußzeile Zchn"/>
    <w:basedOn w:val="Absatz-Standardschriftart"/>
    <w:link w:val="Fuzeile"/>
    <w:uiPriority w:val="99"/>
    <w:rsid w:val="00973880"/>
    <w:rPr>
      <w:rFonts w:ascii="Calibri" w:hAnsi="Calibri"/>
      <w:sz w:val="16"/>
      <w:szCs w:val="21"/>
    </w:rPr>
  </w:style>
  <w:style w:type="paragraph" w:styleId="Gruformel">
    <w:name w:val="Closing"/>
    <w:basedOn w:val="Standard"/>
    <w:link w:val="GruformelZchn"/>
    <w:uiPriority w:val="99"/>
    <w:semiHidden/>
    <w:unhideWhenUsed/>
    <w:rsid w:val="00973880"/>
    <w:pPr>
      <w:spacing w:after="0"/>
      <w:ind w:left="4252"/>
    </w:pPr>
  </w:style>
  <w:style w:type="character" w:customStyle="1" w:styleId="GruformelZchn">
    <w:name w:val="Grußformel Zchn"/>
    <w:basedOn w:val="Absatz-Standardschriftart"/>
    <w:link w:val="Gruformel"/>
    <w:uiPriority w:val="99"/>
    <w:semiHidden/>
    <w:rsid w:val="00973880"/>
    <w:rPr>
      <w:rFonts w:ascii="Calibri" w:hAnsi="Calibri"/>
      <w:sz w:val="20"/>
      <w:szCs w:val="21"/>
    </w:rPr>
  </w:style>
  <w:style w:type="paragraph" w:styleId="HTMLAdresse">
    <w:name w:val="HTML Address"/>
    <w:basedOn w:val="Standard"/>
    <w:link w:val="HTMLAdresseZchn"/>
    <w:uiPriority w:val="99"/>
    <w:semiHidden/>
    <w:unhideWhenUsed/>
    <w:rsid w:val="00973880"/>
    <w:pPr>
      <w:spacing w:after="0"/>
    </w:pPr>
    <w:rPr>
      <w:i/>
      <w:iCs/>
    </w:rPr>
  </w:style>
  <w:style w:type="character" w:customStyle="1" w:styleId="HTMLAdresseZchn">
    <w:name w:val="HTML Adresse Zchn"/>
    <w:basedOn w:val="Absatz-Standardschriftart"/>
    <w:link w:val="HTMLAdresse"/>
    <w:uiPriority w:val="99"/>
    <w:semiHidden/>
    <w:rsid w:val="00973880"/>
    <w:rPr>
      <w:rFonts w:ascii="Calibri" w:hAnsi="Calibri"/>
      <w:i/>
      <w:iCs/>
      <w:sz w:val="20"/>
      <w:szCs w:val="21"/>
    </w:rPr>
  </w:style>
  <w:style w:type="paragraph" w:styleId="HTMLVorformatiert">
    <w:name w:val="HTML Preformatted"/>
    <w:basedOn w:val="Standard"/>
    <w:link w:val="HTMLVorformatiertZchn"/>
    <w:uiPriority w:val="99"/>
    <w:semiHidden/>
    <w:unhideWhenUsed/>
    <w:rsid w:val="00973880"/>
    <w:pPr>
      <w:spacing w:after="0"/>
    </w:pPr>
    <w:rPr>
      <w:rFonts w:ascii="Consolas" w:hAnsi="Consolas" w:cs="Consolas"/>
      <w:szCs w:val="20"/>
    </w:rPr>
  </w:style>
  <w:style w:type="character" w:customStyle="1" w:styleId="HTMLVorformatiertZchn">
    <w:name w:val="HTML Vorformatiert Zchn"/>
    <w:basedOn w:val="Absatz-Standardschriftart"/>
    <w:link w:val="HTMLVorformatiert"/>
    <w:uiPriority w:val="99"/>
    <w:semiHidden/>
    <w:rsid w:val="00973880"/>
    <w:rPr>
      <w:rFonts w:ascii="Consolas" w:hAnsi="Consolas" w:cs="Consolas"/>
      <w:sz w:val="20"/>
      <w:szCs w:val="20"/>
    </w:rPr>
  </w:style>
  <w:style w:type="character" w:styleId="Hyperlink">
    <w:name w:val="Hyperlink"/>
    <w:basedOn w:val="Absatz-Standardschriftart"/>
    <w:uiPriority w:val="99"/>
    <w:rsid w:val="00973880"/>
    <w:rPr>
      <w:rFonts w:asciiTheme="minorHAnsi" w:hAnsiTheme="minorHAnsi"/>
      <w:color w:val="auto"/>
      <w:u w:val="single"/>
    </w:rPr>
  </w:style>
  <w:style w:type="paragraph" w:styleId="Index1">
    <w:name w:val="index 1"/>
    <w:basedOn w:val="Standard"/>
    <w:next w:val="Standard"/>
    <w:autoRedefine/>
    <w:uiPriority w:val="99"/>
    <w:semiHidden/>
    <w:unhideWhenUsed/>
    <w:rsid w:val="00973880"/>
    <w:pPr>
      <w:spacing w:after="0"/>
      <w:ind w:left="220" w:hanging="220"/>
    </w:pPr>
  </w:style>
  <w:style w:type="paragraph" w:styleId="Index2">
    <w:name w:val="index 2"/>
    <w:basedOn w:val="Standard"/>
    <w:next w:val="Standard"/>
    <w:autoRedefine/>
    <w:uiPriority w:val="99"/>
    <w:semiHidden/>
    <w:unhideWhenUsed/>
    <w:rsid w:val="00973880"/>
    <w:pPr>
      <w:spacing w:after="0"/>
      <w:ind w:left="440" w:hanging="220"/>
    </w:pPr>
  </w:style>
  <w:style w:type="paragraph" w:styleId="Index3">
    <w:name w:val="index 3"/>
    <w:basedOn w:val="Standard"/>
    <w:next w:val="Standard"/>
    <w:autoRedefine/>
    <w:uiPriority w:val="99"/>
    <w:semiHidden/>
    <w:unhideWhenUsed/>
    <w:rsid w:val="00973880"/>
    <w:pPr>
      <w:spacing w:after="0"/>
      <w:ind w:left="660" w:hanging="220"/>
    </w:pPr>
  </w:style>
  <w:style w:type="paragraph" w:styleId="Index4">
    <w:name w:val="index 4"/>
    <w:basedOn w:val="Standard"/>
    <w:next w:val="Standard"/>
    <w:autoRedefine/>
    <w:uiPriority w:val="99"/>
    <w:semiHidden/>
    <w:unhideWhenUsed/>
    <w:rsid w:val="00973880"/>
    <w:pPr>
      <w:spacing w:after="0"/>
      <w:ind w:left="880" w:hanging="220"/>
    </w:pPr>
  </w:style>
  <w:style w:type="paragraph" w:styleId="Index5">
    <w:name w:val="index 5"/>
    <w:basedOn w:val="Standard"/>
    <w:next w:val="Standard"/>
    <w:autoRedefine/>
    <w:uiPriority w:val="99"/>
    <w:semiHidden/>
    <w:unhideWhenUsed/>
    <w:rsid w:val="00973880"/>
    <w:pPr>
      <w:spacing w:after="0"/>
      <w:ind w:left="1100" w:hanging="220"/>
    </w:pPr>
  </w:style>
  <w:style w:type="paragraph" w:styleId="Index6">
    <w:name w:val="index 6"/>
    <w:basedOn w:val="Standard"/>
    <w:next w:val="Standard"/>
    <w:autoRedefine/>
    <w:uiPriority w:val="99"/>
    <w:semiHidden/>
    <w:unhideWhenUsed/>
    <w:rsid w:val="00973880"/>
    <w:pPr>
      <w:spacing w:after="0"/>
      <w:ind w:left="1320" w:hanging="220"/>
    </w:pPr>
  </w:style>
  <w:style w:type="paragraph" w:styleId="Index7">
    <w:name w:val="index 7"/>
    <w:basedOn w:val="Standard"/>
    <w:next w:val="Standard"/>
    <w:autoRedefine/>
    <w:uiPriority w:val="99"/>
    <w:semiHidden/>
    <w:unhideWhenUsed/>
    <w:rsid w:val="00973880"/>
    <w:pPr>
      <w:spacing w:after="0"/>
      <w:ind w:left="1540" w:hanging="220"/>
    </w:pPr>
  </w:style>
  <w:style w:type="paragraph" w:styleId="Index8">
    <w:name w:val="index 8"/>
    <w:basedOn w:val="Standard"/>
    <w:next w:val="Standard"/>
    <w:autoRedefine/>
    <w:uiPriority w:val="99"/>
    <w:semiHidden/>
    <w:unhideWhenUsed/>
    <w:rsid w:val="00973880"/>
    <w:pPr>
      <w:spacing w:after="0"/>
      <w:ind w:left="1760" w:hanging="220"/>
    </w:pPr>
  </w:style>
  <w:style w:type="paragraph" w:styleId="Index9">
    <w:name w:val="index 9"/>
    <w:basedOn w:val="Standard"/>
    <w:next w:val="Standard"/>
    <w:autoRedefine/>
    <w:uiPriority w:val="99"/>
    <w:semiHidden/>
    <w:unhideWhenUsed/>
    <w:rsid w:val="00973880"/>
    <w:pPr>
      <w:spacing w:after="0"/>
      <w:ind w:left="1980" w:hanging="220"/>
    </w:pPr>
  </w:style>
  <w:style w:type="paragraph" w:styleId="Indexberschrift">
    <w:name w:val="index heading"/>
    <w:basedOn w:val="Standard"/>
    <w:next w:val="Index1"/>
    <w:uiPriority w:val="99"/>
    <w:semiHidden/>
    <w:unhideWhenUsed/>
    <w:rsid w:val="00973880"/>
    <w:rPr>
      <w:rFonts w:asciiTheme="majorHAnsi" w:eastAsiaTheme="majorEastAsia" w:hAnsiTheme="majorHAnsi" w:cstheme="majorBidi"/>
      <w:b/>
      <w:bCs/>
    </w:rPr>
  </w:style>
  <w:style w:type="paragraph" w:styleId="Inhaltsverzeichnisberschrift">
    <w:name w:val="TOC Heading"/>
    <w:basedOn w:val="berschrift1"/>
    <w:next w:val="Standard"/>
    <w:uiPriority w:val="39"/>
    <w:unhideWhenUsed/>
    <w:qFormat/>
    <w:rsid w:val="00973880"/>
    <w:pPr>
      <w:pageBreakBefore w:val="0"/>
      <w:numPr>
        <w:numId w:val="0"/>
      </w:numPr>
      <w:spacing w:before="240" w:after="0" w:line="288" w:lineRule="auto"/>
      <w:outlineLvl w:val="9"/>
    </w:pPr>
    <w:rPr>
      <w:rFonts w:asciiTheme="majorHAnsi" w:hAnsiTheme="majorHAnsi" w:cstheme="majorBidi"/>
      <w:b w:val="0"/>
      <w:color w:val="2E74B5" w:themeColor="accent1" w:themeShade="BF"/>
      <w:sz w:val="32"/>
      <w:szCs w:val="32"/>
    </w:rPr>
  </w:style>
  <w:style w:type="paragraph" w:styleId="IntensivesZitat">
    <w:name w:val="Intense Quote"/>
    <w:basedOn w:val="Standard"/>
    <w:next w:val="Standard"/>
    <w:link w:val="IntensivesZitatZchn"/>
    <w:uiPriority w:val="30"/>
    <w:qFormat/>
    <w:rsid w:val="00973880"/>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ivesZitatZchn">
    <w:name w:val="Intensives Zitat Zchn"/>
    <w:basedOn w:val="Absatz-Standardschriftart"/>
    <w:link w:val="IntensivesZitat"/>
    <w:uiPriority w:val="30"/>
    <w:rsid w:val="00973880"/>
    <w:rPr>
      <w:rFonts w:ascii="Calibri" w:hAnsi="Calibri"/>
      <w:i/>
      <w:iCs/>
      <w:color w:val="5B9BD5" w:themeColor="accent1"/>
      <w:sz w:val="20"/>
      <w:szCs w:val="21"/>
    </w:rPr>
  </w:style>
  <w:style w:type="table" w:customStyle="1" w:styleId="IQTIGgrn">
    <w:name w:val="IQTIG_grün"/>
    <w:basedOn w:val="NormaleTabelle"/>
    <w:uiPriority w:val="99"/>
    <w:rsid w:val="00973880"/>
    <w:pPr>
      <w:spacing w:after="0" w:line="288" w:lineRule="auto"/>
    </w:p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left w:w="0" w:type="dxa"/>
        <w:right w:w="0" w:type="dxa"/>
      </w:tblCellMar>
    </w:tblPr>
    <w:tblStylePr w:type="firstRow">
      <w:pPr>
        <w:wordWrap/>
        <w:spacing w:beforeLines="0" w:before="0" w:beforeAutospacing="0" w:afterLines="0" w:after="0" w:afterAutospacing="0" w:line="240" w:lineRule="auto"/>
        <w:ind w:leftChars="0" w:left="0" w:rightChars="0" w:right="0"/>
        <w:contextualSpacing w:val="0"/>
        <w:jc w:val="left"/>
      </w:pPr>
      <w:rPr>
        <w:rFonts w:asciiTheme="minorHAnsi" w:hAnsiTheme="minorHAnsi"/>
        <w:b w:val="0"/>
        <w:color w:val="FFFFFF" w:themeColor="background1"/>
        <w:sz w:val="22"/>
      </w:rPr>
      <w:tblPr/>
      <w:tcPr>
        <w:shd w:val="clear" w:color="auto" w:fill="005051"/>
      </w:tcPr>
    </w:tblStylePr>
    <w:tblStylePr w:type="band1Horz">
      <w:tblPr/>
      <w:tcPr>
        <w:shd w:val="clear" w:color="auto" w:fill="FFFFFF" w:themeFill="background1"/>
      </w:tcPr>
    </w:tblStylePr>
    <w:tblStylePr w:type="band2Horz">
      <w:tblPr/>
      <w:tcPr>
        <w:shd w:val="clear" w:color="auto" w:fill="E7E6E6" w:themeFill="background2"/>
      </w:tcPr>
    </w:tblStylePr>
  </w:style>
  <w:style w:type="table" w:customStyle="1" w:styleId="IQTIGStandard">
    <w:name w:val="IQTIG_Standard"/>
    <w:basedOn w:val="NormaleTabelle"/>
    <w:uiPriority w:val="97"/>
    <w:rsid w:val="00973880"/>
    <w:pPr>
      <w:spacing w:after="0" w:line="240" w:lineRule="auto"/>
    </w:pPr>
    <w:tblPr>
      <w:tblStyleRowBandSize w:val="1"/>
      <w:tblBorders>
        <w:top w:val="single" w:sz="8" w:space="0" w:color="005051"/>
        <w:bottom w:val="single" w:sz="8" w:space="0" w:color="005051"/>
        <w:insideH w:val="single" w:sz="4" w:space="0" w:color="BFBFBF" w:themeColor="background1" w:themeShade="BF"/>
        <w:insideV w:val="single" w:sz="4" w:space="0" w:color="BFBFBF" w:themeColor="background1" w:themeShade="BF"/>
      </w:tblBorders>
      <w:tblCellMar>
        <w:left w:w="0" w:type="dxa"/>
        <w:right w:w="0" w:type="dxa"/>
      </w:tblCellMar>
    </w:tblPr>
    <w:tblStylePr w:type="firstRow">
      <w:rPr>
        <w:rFonts w:asciiTheme="minorHAnsi" w:hAnsiTheme="minorHAnsi"/>
        <w:b w:val="0"/>
        <w:color w:val="auto"/>
        <w:sz w:val="22"/>
      </w:rPr>
      <w:tblPr/>
      <w:tcPr>
        <w:tcBorders>
          <w:top w:val="single" w:sz="8" w:space="0" w:color="005051"/>
          <w:left w:val="nil"/>
          <w:bottom w:val="single" w:sz="8" w:space="0" w:color="005051"/>
          <w:right w:val="nil"/>
          <w:insideH w:val="nil"/>
          <w:insideV w:val="single" w:sz="4" w:space="0" w:color="BFBFBF" w:themeColor="background1" w:themeShade="BF"/>
          <w:tl2br w:val="nil"/>
          <w:tr2bl w:val="nil"/>
        </w:tcBorders>
        <w:shd w:val="clear" w:color="auto" w:fill="E7E6E6" w:themeFill="background2"/>
      </w:tcPr>
    </w:tblStylePr>
    <w:tblStylePr w:type="band1Horz">
      <w:tblPr/>
      <w:tcPr>
        <w:shd w:val="clear" w:color="auto" w:fill="FFFFFF" w:themeFill="background1"/>
      </w:tcPr>
    </w:tblStylePr>
    <w:tblStylePr w:type="band2Horz">
      <w:tblPr/>
      <w:tcPr>
        <w:shd w:val="clear" w:color="auto" w:fill="E7E6E6" w:themeFill="background2"/>
      </w:tcPr>
    </w:tblStylePr>
  </w:style>
  <w:style w:type="table" w:customStyle="1" w:styleId="IQTIGStandarderste-Spalte">
    <w:name w:val="IQTIG_Standard_erste-Spalte"/>
    <w:basedOn w:val="IQTIGStandard"/>
    <w:uiPriority w:val="98"/>
    <w:rsid w:val="00973880"/>
    <w:tblPr/>
    <w:tblStylePr w:type="firstRow">
      <w:rPr>
        <w:rFonts w:asciiTheme="minorHAnsi" w:hAnsiTheme="minorHAnsi"/>
        <w:b w:val="0"/>
        <w:color w:val="auto"/>
        <w:sz w:val="22"/>
      </w:rPr>
      <w:tblPr/>
      <w:tcPr>
        <w:tcBorders>
          <w:top w:val="single" w:sz="8" w:space="0" w:color="005051"/>
          <w:left w:val="nil"/>
          <w:bottom w:val="single" w:sz="8" w:space="0" w:color="005051"/>
          <w:right w:val="nil"/>
          <w:insideH w:val="nil"/>
          <w:insideV w:val="single" w:sz="4" w:space="0" w:color="BFBFBF" w:themeColor="background1" w:themeShade="BF"/>
          <w:tl2br w:val="nil"/>
          <w:tr2bl w:val="nil"/>
        </w:tcBorders>
        <w:shd w:val="clear" w:color="auto" w:fill="E7E6E6" w:themeFill="background2"/>
      </w:tcPr>
    </w:tblStylePr>
    <w:tblStylePr w:type="firstCol">
      <w:tblPr/>
      <w:tcPr>
        <w:shd w:val="clear" w:color="auto" w:fill="E7E6E6" w:themeFill="background2"/>
      </w:tcPr>
    </w:tblStylePr>
    <w:tblStylePr w:type="band1Horz">
      <w:tblPr/>
      <w:tcPr>
        <w:shd w:val="clear" w:color="auto" w:fill="FFFFFF" w:themeFill="background1"/>
      </w:tcPr>
    </w:tblStylePr>
    <w:tblStylePr w:type="band2Horz">
      <w:tblPr/>
      <w:tcPr>
        <w:shd w:val="clear" w:color="auto" w:fill="E7E6E6" w:themeFill="background2"/>
      </w:tcPr>
    </w:tblStylePr>
  </w:style>
  <w:style w:type="paragraph" w:styleId="KeinLeerraum">
    <w:name w:val="No Spacing"/>
    <w:uiPriority w:val="1"/>
    <w:qFormat/>
    <w:rsid w:val="00973880"/>
    <w:pPr>
      <w:spacing w:after="0" w:line="240" w:lineRule="auto"/>
    </w:pPr>
    <w:rPr>
      <w:szCs w:val="21"/>
    </w:rPr>
  </w:style>
  <w:style w:type="paragraph" w:styleId="Kommentartext">
    <w:name w:val="annotation text"/>
    <w:basedOn w:val="Standard"/>
    <w:link w:val="KommentartextZchn"/>
    <w:uiPriority w:val="99"/>
    <w:semiHidden/>
    <w:unhideWhenUsed/>
    <w:rsid w:val="00973880"/>
    <w:rPr>
      <w:szCs w:val="20"/>
    </w:rPr>
  </w:style>
  <w:style w:type="character" w:customStyle="1" w:styleId="KommentartextZchn">
    <w:name w:val="Kommentartext Zchn"/>
    <w:basedOn w:val="Absatz-Standardschriftart"/>
    <w:link w:val="Kommentartext"/>
    <w:uiPriority w:val="99"/>
    <w:semiHidden/>
    <w:rsid w:val="00973880"/>
    <w:rPr>
      <w:rFonts w:ascii="Calibri" w:hAnsi="Calibri"/>
      <w:sz w:val="20"/>
      <w:szCs w:val="20"/>
    </w:rPr>
  </w:style>
  <w:style w:type="paragraph" w:styleId="Kommentarthema">
    <w:name w:val="annotation subject"/>
    <w:basedOn w:val="Kommentartext"/>
    <w:next w:val="Kommentartext"/>
    <w:link w:val="KommentarthemaZchn"/>
    <w:uiPriority w:val="99"/>
    <w:semiHidden/>
    <w:unhideWhenUsed/>
    <w:rsid w:val="00973880"/>
    <w:rPr>
      <w:b/>
      <w:bCs/>
    </w:rPr>
  </w:style>
  <w:style w:type="character" w:customStyle="1" w:styleId="KommentarthemaZchn">
    <w:name w:val="Kommentarthema Zchn"/>
    <w:basedOn w:val="KommentartextZchn"/>
    <w:link w:val="Kommentarthema"/>
    <w:uiPriority w:val="99"/>
    <w:semiHidden/>
    <w:rsid w:val="00973880"/>
    <w:rPr>
      <w:rFonts w:ascii="Calibri" w:hAnsi="Calibri"/>
      <w:b/>
      <w:bCs/>
      <w:sz w:val="20"/>
      <w:szCs w:val="20"/>
    </w:rPr>
  </w:style>
  <w:style w:type="character" w:styleId="Kommentarzeichen">
    <w:name w:val="annotation reference"/>
    <w:basedOn w:val="Absatz-Standardschriftart"/>
    <w:uiPriority w:val="99"/>
    <w:semiHidden/>
    <w:unhideWhenUsed/>
    <w:rsid w:val="00973880"/>
    <w:rPr>
      <w:sz w:val="16"/>
      <w:szCs w:val="16"/>
    </w:rPr>
  </w:style>
  <w:style w:type="paragraph" w:styleId="Kopfzeile">
    <w:name w:val="header"/>
    <w:basedOn w:val="Standard"/>
    <w:link w:val="KopfzeileZchn"/>
    <w:uiPriority w:val="99"/>
    <w:unhideWhenUsed/>
    <w:rsid w:val="00973880"/>
    <w:pPr>
      <w:spacing w:line="240" w:lineRule="auto"/>
      <w:contextualSpacing/>
    </w:pPr>
    <w:rPr>
      <w:i/>
      <w:sz w:val="16"/>
      <w:szCs w:val="16"/>
    </w:rPr>
  </w:style>
  <w:style w:type="character" w:customStyle="1" w:styleId="KopfzeileZchn">
    <w:name w:val="Kopfzeile Zchn"/>
    <w:basedOn w:val="Absatz-Standardschriftart"/>
    <w:link w:val="Kopfzeile"/>
    <w:uiPriority w:val="99"/>
    <w:rsid w:val="00973880"/>
    <w:rPr>
      <w:rFonts w:ascii="Calibri" w:hAnsi="Calibri"/>
      <w:i/>
      <w:sz w:val="16"/>
      <w:szCs w:val="16"/>
    </w:rPr>
  </w:style>
  <w:style w:type="paragraph" w:styleId="Liste">
    <w:name w:val="List"/>
    <w:basedOn w:val="Standard"/>
    <w:uiPriority w:val="99"/>
    <w:semiHidden/>
    <w:unhideWhenUsed/>
    <w:rsid w:val="00973880"/>
    <w:pPr>
      <w:ind w:left="283" w:hanging="283"/>
      <w:contextualSpacing/>
    </w:pPr>
  </w:style>
  <w:style w:type="paragraph" w:styleId="Listenabsatz">
    <w:name w:val="List Paragraph"/>
    <w:basedOn w:val="Standard"/>
    <w:uiPriority w:val="34"/>
    <w:qFormat/>
    <w:rsid w:val="00973880"/>
    <w:pPr>
      <w:ind w:left="720"/>
      <w:contextualSpacing/>
    </w:pPr>
  </w:style>
  <w:style w:type="paragraph" w:customStyle="1" w:styleId="ListeEbene1">
    <w:name w:val="Liste (Ebene 1)"/>
    <w:basedOn w:val="Listenabsatz"/>
    <w:uiPriority w:val="1"/>
    <w:qFormat/>
    <w:rsid w:val="00973880"/>
    <w:pPr>
      <w:numPr>
        <w:numId w:val="8"/>
      </w:numPr>
    </w:pPr>
  </w:style>
  <w:style w:type="paragraph" w:customStyle="1" w:styleId="ListeEbene2">
    <w:name w:val="Liste (Ebene 2)"/>
    <w:basedOn w:val="ListeEbene1"/>
    <w:uiPriority w:val="1"/>
    <w:qFormat/>
    <w:rsid w:val="00973880"/>
    <w:pPr>
      <w:numPr>
        <w:ilvl w:val="1"/>
      </w:numPr>
    </w:pPr>
  </w:style>
  <w:style w:type="paragraph" w:customStyle="1" w:styleId="ListeNummerEbene1">
    <w:name w:val="Liste (Nummer Ebene 1)"/>
    <w:basedOn w:val="Listenabsatz"/>
    <w:uiPriority w:val="1"/>
    <w:qFormat/>
    <w:rsid w:val="00973880"/>
    <w:pPr>
      <w:numPr>
        <w:numId w:val="7"/>
      </w:numPr>
    </w:pPr>
  </w:style>
  <w:style w:type="paragraph" w:customStyle="1" w:styleId="ListeNummerEbene2">
    <w:name w:val="Liste (Nummer Ebene 2)"/>
    <w:basedOn w:val="ListeNummerEbene1"/>
    <w:uiPriority w:val="1"/>
    <w:qFormat/>
    <w:rsid w:val="00973880"/>
    <w:pPr>
      <w:numPr>
        <w:ilvl w:val="1"/>
      </w:numPr>
    </w:pPr>
  </w:style>
  <w:style w:type="paragraph" w:styleId="Liste2">
    <w:name w:val="List 2"/>
    <w:basedOn w:val="Standard"/>
    <w:uiPriority w:val="99"/>
    <w:semiHidden/>
    <w:unhideWhenUsed/>
    <w:rsid w:val="00973880"/>
    <w:pPr>
      <w:ind w:left="566" w:hanging="283"/>
      <w:contextualSpacing/>
    </w:pPr>
  </w:style>
  <w:style w:type="paragraph" w:styleId="Liste3">
    <w:name w:val="List 3"/>
    <w:basedOn w:val="Standard"/>
    <w:uiPriority w:val="99"/>
    <w:semiHidden/>
    <w:unhideWhenUsed/>
    <w:rsid w:val="00973880"/>
    <w:pPr>
      <w:ind w:left="849" w:hanging="283"/>
      <w:contextualSpacing/>
    </w:pPr>
  </w:style>
  <w:style w:type="paragraph" w:styleId="Liste4">
    <w:name w:val="List 4"/>
    <w:basedOn w:val="Standard"/>
    <w:uiPriority w:val="99"/>
    <w:semiHidden/>
    <w:unhideWhenUsed/>
    <w:rsid w:val="00973880"/>
    <w:pPr>
      <w:ind w:left="1132" w:hanging="283"/>
      <w:contextualSpacing/>
    </w:pPr>
  </w:style>
  <w:style w:type="paragraph" w:styleId="Liste5">
    <w:name w:val="List 5"/>
    <w:basedOn w:val="Standard"/>
    <w:uiPriority w:val="99"/>
    <w:semiHidden/>
    <w:unhideWhenUsed/>
    <w:rsid w:val="00973880"/>
    <w:pPr>
      <w:ind w:left="1415" w:hanging="283"/>
      <w:contextualSpacing/>
    </w:pPr>
  </w:style>
  <w:style w:type="numbering" w:customStyle="1" w:styleId="ListeIQTIGNummer">
    <w:name w:val="Liste_IQTIG_Nummer"/>
    <w:uiPriority w:val="99"/>
    <w:rsid w:val="00973880"/>
    <w:pPr>
      <w:numPr>
        <w:numId w:val="7"/>
      </w:numPr>
    </w:pPr>
  </w:style>
  <w:style w:type="numbering" w:customStyle="1" w:styleId="ListeIQTIGPunkte">
    <w:name w:val="Liste_IQTIG_Punkte"/>
    <w:uiPriority w:val="99"/>
    <w:rsid w:val="00973880"/>
    <w:pPr>
      <w:numPr>
        <w:numId w:val="8"/>
      </w:numPr>
    </w:pPr>
  </w:style>
  <w:style w:type="paragraph" w:styleId="Listenfortsetzung">
    <w:name w:val="List Continue"/>
    <w:basedOn w:val="Standard"/>
    <w:uiPriority w:val="99"/>
    <w:semiHidden/>
    <w:unhideWhenUsed/>
    <w:rsid w:val="00973880"/>
    <w:pPr>
      <w:ind w:left="283"/>
      <w:contextualSpacing/>
    </w:pPr>
  </w:style>
  <w:style w:type="paragraph" w:styleId="Listenfortsetzung2">
    <w:name w:val="List Continue 2"/>
    <w:basedOn w:val="Standard"/>
    <w:uiPriority w:val="99"/>
    <w:semiHidden/>
    <w:unhideWhenUsed/>
    <w:rsid w:val="00973880"/>
    <w:pPr>
      <w:ind w:left="566"/>
      <w:contextualSpacing/>
    </w:pPr>
  </w:style>
  <w:style w:type="paragraph" w:styleId="Listenfortsetzung3">
    <w:name w:val="List Continue 3"/>
    <w:basedOn w:val="Standard"/>
    <w:uiPriority w:val="99"/>
    <w:semiHidden/>
    <w:unhideWhenUsed/>
    <w:rsid w:val="00973880"/>
    <w:pPr>
      <w:ind w:left="849"/>
      <w:contextualSpacing/>
    </w:pPr>
  </w:style>
  <w:style w:type="paragraph" w:styleId="Listenfortsetzung4">
    <w:name w:val="List Continue 4"/>
    <w:basedOn w:val="Standard"/>
    <w:uiPriority w:val="99"/>
    <w:semiHidden/>
    <w:unhideWhenUsed/>
    <w:rsid w:val="00973880"/>
    <w:pPr>
      <w:ind w:left="1132"/>
      <w:contextualSpacing/>
    </w:pPr>
  </w:style>
  <w:style w:type="paragraph" w:styleId="Listenfortsetzung5">
    <w:name w:val="List Continue 5"/>
    <w:basedOn w:val="Standard"/>
    <w:uiPriority w:val="99"/>
    <w:semiHidden/>
    <w:unhideWhenUsed/>
    <w:rsid w:val="00973880"/>
    <w:pPr>
      <w:ind w:left="1415"/>
      <w:contextualSpacing/>
    </w:pPr>
  </w:style>
  <w:style w:type="paragraph" w:styleId="Listennummer">
    <w:name w:val="List Number"/>
    <w:basedOn w:val="Standard"/>
    <w:uiPriority w:val="99"/>
    <w:semiHidden/>
    <w:unhideWhenUsed/>
    <w:rsid w:val="00973880"/>
    <w:pPr>
      <w:numPr>
        <w:numId w:val="9"/>
      </w:numPr>
      <w:contextualSpacing/>
    </w:pPr>
  </w:style>
  <w:style w:type="paragraph" w:styleId="Listennummer2">
    <w:name w:val="List Number 2"/>
    <w:basedOn w:val="Standard"/>
    <w:uiPriority w:val="99"/>
    <w:semiHidden/>
    <w:unhideWhenUsed/>
    <w:rsid w:val="00973880"/>
    <w:pPr>
      <w:numPr>
        <w:numId w:val="10"/>
      </w:numPr>
      <w:contextualSpacing/>
    </w:pPr>
  </w:style>
  <w:style w:type="paragraph" w:styleId="Listennummer3">
    <w:name w:val="List Number 3"/>
    <w:basedOn w:val="Standard"/>
    <w:uiPriority w:val="99"/>
    <w:semiHidden/>
    <w:unhideWhenUsed/>
    <w:rsid w:val="00973880"/>
    <w:pPr>
      <w:numPr>
        <w:numId w:val="11"/>
      </w:numPr>
      <w:contextualSpacing/>
    </w:pPr>
  </w:style>
  <w:style w:type="paragraph" w:styleId="Listennummer4">
    <w:name w:val="List Number 4"/>
    <w:basedOn w:val="Standard"/>
    <w:uiPriority w:val="99"/>
    <w:semiHidden/>
    <w:unhideWhenUsed/>
    <w:rsid w:val="00973880"/>
    <w:pPr>
      <w:numPr>
        <w:numId w:val="12"/>
      </w:numPr>
      <w:contextualSpacing/>
    </w:pPr>
  </w:style>
  <w:style w:type="paragraph" w:styleId="Listennummer5">
    <w:name w:val="List Number 5"/>
    <w:basedOn w:val="Standard"/>
    <w:uiPriority w:val="99"/>
    <w:semiHidden/>
    <w:unhideWhenUsed/>
    <w:rsid w:val="00973880"/>
    <w:pPr>
      <w:numPr>
        <w:numId w:val="13"/>
      </w:numPr>
      <w:contextualSpacing/>
    </w:pPr>
  </w:style>
  <w:style w:type="paragraph" w:customStyle="1" w:styleId="Literatur">
    <w:name w:val="Literatur"/>
    <w:basedOn w:val="Standard"/>
    <w:uiPriority w:val="2"/>
    <w:qFormat/>
    <w:rsid w:val="00540F4D"/>
    <w:pPr>
      <w:spacing w:line="240" w:lineRule="auto"/>
      <w:ind w:left="284" w:hanging="284"/>
    </w:pPr>
  </w:style>
  <w:style w:type="paragraph" w:styleId="Literaturverzeichnis">
    <w:name w:val="Bibliography"/>
    <w:basedOn w:val="Standard"/>
    <w:next w:val="Standard"/>
    <w:uiPriority w:val="37"/>
    <w:semiHidden/>
    <w:unhideWhenUsed/>
    <w:rsid w:val="00973880"/>
  </w:style>
  <w:style w:type="paragraph" w:customStyle="1" w:styleId="Logo">
    <w:name w:val="Logo"/>
    <w:basedOn w:val="Standard"/>
    <w:next w:val="Standard"/>
    <w:semiHidden/>
    <w:qFormat/>
    <w:rsid w:val="00973880"/>
    <w:pPr>
      <w:pBdr>
        <w:top w:val="single" w:sz="4" w:space="30" w:color="auto"/>
      </w:pBdr>
    </w:pPr>
    <w:rPr>
      <w:noProof/>
      <w:lang w:eastAsia="de-DE"/>
    </w:rPr>
  </w:style>
  <w:style w:type="paragraph" w:styleId="Makrotext">
    <w:name w:val="macro"/>
    <w:link w:val="MakrotextZchn"/>
    <w:uiPriority w:val="99"/>
    <w:semiHidden/>
    <w:unhideWhenUsed/>
    <w:rsid w:val="00973880"/>
    <w:pPr>
      <w:tabs>
        <w:tab w:val="left" w:pos="480"/>
        <w:tab w:val="left" w:pos="960"/>
        <w:tab w:val="left" w:pos="1440"/>
        <w:tab w:val="left" w:pos="1920"/>
        <w:tab w:val="left" w:pos="2400"/>
        <w:tab w:val="left" w:pos="2880"/>
        <w:tab w:val="left" w:pos="3360"/>
        <w:tab w:val="left" w:pos="3840"/>
        <w:tab w:val="left" w:pos="4320"/>
      </w:tabs>
      <w:spacing w:after="0" w:line="288" w:lineRule="auto"/>
    </w:pPr>
    <w:rPr>
      <w:rFonts w:ascii="Consolas" w:hAnsi="Consolas" w:cs="Consolas"/>
      <w:sz w:val="20"/>
      <w:szCs w:val="20"/>
    </w:rPr>
  </w:style>
  <w:style w:type="character" w:customStyle="1" w:styleId="MakrotextZchn">
    <w:name w:val="Makrotext Zchn"/>
    <w:basedOn w:val="Absatz-Standardschriftart"/>
    <w:link w:val="Makrotext"/>
    <w:uiPriority w:val="99"/>
    <w:semiHidden/>
    <w:rsid w:val="00973880"/>
    <w:rPr>
      <w:rFonts w:ascii="Consolas" w:hAnsi="Consolas" w:cs="Consolas"/>
      <w:sz w:val="20"/>
      <w:szCs w:val="20"/>
    </w:rPr>
  </w:style>
  <w:style w:type="paragraph" w:styleId="Nachrichtenkopf">
    <w:name w:val="Message Header"/>
    <w:basedOn w:val="Standard"/>
    <w:link w:val="NachrichtenkopfZchn"/>
    <w:uiPriority w:val="99"/>
    <w:semiHidden/>
    <w:unhideWhenUsed/>
    <w:rsid w:val="00973880"/>
    <w:pPr>
      <w:pBdr>
        <w:top w:val="single" w:sz="6" w:space="1" w:color="auto"/>
        <w:left w:val="single" w:sz="6" w:space="1" w:color="auto"/>
        <w:bottom w:val="single" w:sz="6" w:space="1" w:color="auto"/>
        <w:right w:val="single" w:sz="6" w:space="1" w:color="auto"/>
      </w:pBdr>
      <w:shd w:val="pct20" w:color="auto" w:fill="auto"/>
      <w:spacing w:after="0"/>
      <w:ind w:left="1134" w:hanging="1134"/>
    </w:pPr>
    <w:rPr>
      <w:rFonts w:asciiTheme="majorHAnsi" w:eastAsiaTheme="majorEastAsia" w:hAnsiTheme="majorHAnsi" w:cstheme="majorBidi"/>
      <w:sz w:val="24"/>
      <w:szCs w:val="24"/>
    </w:rPr>
  </w:style>
  <w:style w:type="character" w:customStyle="1" w:styleId="NachrichtenkopfZchn">
    <w:name w:val="Nachrichtenkopf Zchn"/>
    <w:basedOn w:val="Absatz-Standardschriftart"/>
    <w:link w:val="Nachrichtenkopf"/>
    <w:uiPriority w:val="99"/>
    <w:semiHidden/>
    <w:rsid w:val="00973880"/>
    <w:rPr>
      <w:rFonts w:asciiTheme="majorHAnsi" w:eastAsiaTheme="majorEastAsia" w:hAnsiTheme="majorHAnsi" w:cstheme="majorBidi"/>
      <w:sz w:val="24"/>
      <w:szCs w:val="24"/>
      <w:shd w:val="pct20" w:color="auto" w:fill="auto"/>
    </w:rPr>
  </w:style>
  <w:style w:type="paragraph" w:styleId="NurText">
    <w:name w:val="Plain Text"/>
    <w:basedOn w:val="Standard"/>
    <w:link w:val="NurTextZchn"/>
    <w:uiPriority w:val="99"/>
    <w:semiHidden/>
    <w:unhideWhenUsed/>
    <w:rsid w:val="00973880"/>
    <w:pPr>
      <w:spacing w:after="0"/>
    </w:pPr>
    <w:rPr>
      <w:rFonts w:ascii="Consolas" w:hAnsi="Consolas" w:cs="Consolas"/>
      <w:sz w:val="21"/>
    </w:rPr>
  </w:style>
  <w:style w:type="character" w:customStyle="1" w:styleId="NurTextZchn">
    <w:name w:val="Nur Text Zchn"/>
    <w:basedOn w:val="Absatz-Standardschriftart"/>
    <w:link w:val="NurText"/>
    <w:uiPriority w:val="99"/>
    <w:semiHidden/>
    <w:rsid w:val="00973880"/>
    <w:rPr>
      <w:rFonts w:ascii="Consolas" w:hAnsi="Consolas" w:cs="Consolas"/>
      <w:sz w:val="21"/>
      <w:szCs w:val="21"/>
    </w:rPr>
  </w:style>
  <w:style w:type="character" w:styleId="Platzhaltertext">
    <w:name w:val="Placeholder Text"/>
    <w:basedOn w:val="Absatz-Standardschriftart"/>
    <w:uiPriority w:val="99"/>
    <w:semiHidden/>
    <w:rsid w:val="00973880"/>
    <w:rPr>
      <w:color w:val="808080"/>
    </w:rPr>
  </w:style>
  <w:style w:type="paragraph" w:styleId="Rechtsgrundlagenverzeichnis">
    <w:name w:val="table of authorities"/>
    <w:basedOn w:val="Standard"/>
    <w:next w:val="Standard"/>
    <w:uiPriority w:val="99"/>
    <w:semiHidden/>
    <w:unhideWhenUsed/>
    <w:rsid w:val="00973880"/>
    <w:pPr>
      <w:spacing w:after="0"/>
      <w:ind w:left="220" w:hanging="220"/>
    </w:pPr>
  </w:style>
  <w:style w:type="paragraph" w:styleId="RGV-berschrift">
    <w:name w:val="toa heading"/>
    <w:basedOn w:val="Standard"/>
    <w:next w:val="Standard"/>
    <w:uiPriority w:val="99"/>
    <w:semiHidden/>
    <w:unhideWhenUsed/>
    <w:rsid w:val="00973880"/>
    <w:pPr>
      <w:spacing w:before="120"/>
    </w:pPr>
    <w:rPr>
      <w:rFonts w:asciiTheme="majorHAnsi" w:eastAsiaTheme="majorEastAsia" w:hAnsiTheme="majorHAnsi" w:cstheme="majorBidi"/>
      <w:b/>
      <w:bCs/>
      <w:sz w:val="24"/>
      <w:szCs w:val="24"/>
    </w:rPr>
  </w:style>
  <w:style w:type="paragraph" w:styleId="Sprechblasentext">
    <w:name w:val="Balloon Text"/>
    <w:basedOn w:val="Standard"/>
    <w:link w:val="SprechblasentextZchn"/>
    <w:uiPriority w:val="99"/>
    <w:semiHidden/>
    <w:unhideWhenUsed/>
    <w:rsid w:val="00973880"/>
    <w:pPr>
      <w:spacing w:after="0"/>
    </w:pPr>
    <w:rPr>
      <w:rFonts w:ascii="Segoe UI" w:hAnsi="Segoe UI" w:cs="Segoe UI"/>
      <w:szCs w:val="18"/>
    </w:rPr>
  </w:style>
  <w:style w:type="character" w:customStyle="1" w:styleId="SprechblasentextZchn">
    <w:name w:val="Sprechblasentext Zchn"/>
    <w:basedOn w:val="Absatz-Standardschriftart"/>
    <w:link w:val="Sprechblasentext"/>
    <w:uiPriority w:val="99"/>
    <w:semiHidden/>
    <w:rsid w:val="00973880"/>
    <w:rPr>
      <w:rFonts w:ascii="Segoe UI" w:hAnsi="Segoe UI" w:cs="Segoe UI"/>
      <w:sz w:val="20"/>
      <w:szCs w:val="18"/>
    </w:rPr>
  </w:style>
  <w:style w:type="paragraph" w:customStyle="1" w:styleId="Standardkleiner">
    <w:name w:val="Standard (kleiner)"/>
    <w:basedOn w:val="Standard"/>
    <w:uiPriority w:val="2"/>
    <w:qFormat/>
    <w:rsid w:val="00973880"/>
    <w:pPr>
      <w:spacing w:before="120"/>
    </w:pPr>
    <w:rPr>
      <w:sz w:val="18"/>
      <w:szCs w:val="18"/>
    </w:rPr>
  </w:style>
  <w:style w:type="paragraph" w:customStyle="1" w:styleId="Standardlinksbndig">
    <w:name w:val="Standard (linksbündig)"/>
    <w:basedOn w:val="Standard"/>
    <w:uiPriority w:val="2"/>
    <w:qFormat/>
    <w:rsid w:val="00973880"/>
  </w:style>
  <w:style w:type="paragraph" w:customStyle="1" w:styleId="StandardohneAbstand">
    <w:name w:val="Standard (ohne Abstand)"/>
    <w:basedOn w:val="Standard"/>
    <w:uiPriority w:val="1"/>
    <w:qFormat/>
    <w:rsid w:val="00973880"/>
    <w:pPr>
      <w:spacing w:after="0"/>
    </w:pPr>
  </w:style>
  <w:style w:type="paragraph" w:customStyle="1" w:styleId="Standardvor12pt">
    <w:name w:val="Standard (vor 12 pt)"/>
    <w:basedOn w:val="Standard"/>
    <w:next w:val="Standard"/>
    <w:qFormat/>
    <w:rsid w:val="00973880"/>
    <w:pPr>
      <w:spacing w:before="240"/>
    </w:pPr>
  </w:style>
  <w:style w:type="paragraph" w:styleId="StandardWeb">
    <w:name w:val="Normal (Web)"/>
    <w:basedOn w:val="Standard"/>
    <w:uiPriority w:val="99"/>
    <w:semiHidden/>
    <w:unhideWhenUsed/>
    <w:rsid w:val="00973880"/>
    <w:rPr>
      <w:rFonts w:ascii="Times New Roman" w:hAnsi="Times New Roman" w:cs="Times New Roman"/>
      <w:sz w:val="24"/>
      <w:szCs w:val="24"/>
    </w:rPr>
  </w:style>
  <w:style w:type="paragraph" w:customStyle="1" w:styleId="StandardImpressum">
    <w:name w:val="Standard_Impressum"/>
    <w:basedOn w:val="Standard"/>
    <w:link w:val="StandardImpressumZchn"/>
    <w:uiPriority w:val="2"/>
    <w:qFormat/>
    <w:rsid w:val="00973880"/>
    <w:pPr>
      <w:tabs>
        <w:tab w:val="left" w:pos="794"/>
      </w:tabs>
      <w:spacing w:after="240" w:line="240" w:lineRule="auto"/>
    </w:pPr>
  </w:style>
  <w:style w:type="paragraph" w:styleId="Standardeinzug">
    <w:name w:val="Normal Indent"/>
    <w:basedOn w:val="Standard"/>
    <w:uiPriority w:val="99"/>
    <w:semiHidden/>
    <w:unhideWhenUsed/>
    <w:rsid w:val="00973880"/>
    <w:pPr>
      <w:ind w:left="708"/>
    </w:pPr>
  </w:style>
  <w:style w:type="paragraph" w:customStyle="1" w:styleId="Tabellenkopf">
    <w:name w:val="Tabellenkopf"/>
    <w:basedOn w:val="Tabellentext"/>
    <w:qFormat/>
    <w:rsid w:val="00F015A9"/>
    <w:rPr>
      <w:b/>
    </w:rPr>
  </w:style>
  <w:style w:type="paragraph" w:customStyle="1" w:styleId="Tabellenkopfrechtsbndig">
    <w:name w:val="Tabellenkopf_rechtsbündig"/>
    <w:basedOn w:val="Tabellenkopf"/>
    <w:uiPriority w:val="1"/>
    <w:qFormat/>
    <w:rsid w:val="00973880"/>
    <w:pPr>
      <w:jc w:val="right"/>
    </w:pPr>
  </w:style>
  <w:style w:type="paragraph" w:customStyle="1" w:styleId="TabellenlisteEbene1">
    <w:name w:val="Tabellenliste Ebene 1"/>
    <w:basedOn w:val="Listenabsatz"/>
    <w:uiPriority w:val="1"/>
    <w:qFormat/>
    <w:rsid w:val="00973880"/>
    <w:pPr>
      <w:numPr>
        <w:numId w:val="15"/>
      </w:numPr>
      <w:spacing w:before="80" w:after="80"/>
      <w:ind w:right="113"/>
      <w:contextualSpacing w:val="0"/>
    </w:pPr>
  </w:style>
  <w:style w:type="paragraph" w:customStyle="1" w:styleId="TabellenlisteEbene2">
    <w:name w:val="Tabellenliste Ebene 2"/>
    <w:basedOn w:val="TabellenlisteEbene1"/>
    <w:uiPriority w:val="1"/>
    <w:qFormat/>
    <w:rsid w:val="00973880"/>
    <w:pPr>
      <w:numPr>
        <w:ilvl w:val="1"/>
      </w:numPr>
    </w:pPr>
  </w:style>
  <w:style w:type="paragraph" w:customStyle="1" w:styleId="TabellenlisteNummerEbene1">
    <w:name w:val="Tabellenliste Nummer Ebene 1"/>
    <w:basedOn w:val="Listenabsatz"/>
    <w:uiPriority w:val="1"/>
    <w:qFormat/>
    <w:rsid w:val="00973880"/>
    <w:pPr>
      <w:numPr>
        <w:numId w:val="14"/>
      </w:numPr>
      <w:spacing w:before="80" w:after="80"/>
      <w:ind w:right="113"/>
      <w:contextualSpacing w:val="0"/>
    </w:pPr>
  </w:style>
  <w:style w:type="paragraph" w:customStyle="1" w:styleId="TabellenlisteNummerEbene2">
    <w:name w:val="Tabellenliste Nummer Ebene 2"/>
    <w:basedOn w:val="TabellenlisteNummerEbene1"/>
    <w:uiPriority w:val="1"/>
    <w:qFormat/>
    <w:rsid w:val="00973880"/>
    <w:pPr>
      <w:numPr>
        <w:ilvl w:val="1"/>
      </w:numPr>
    </w:pPr>
  </w:style>
  <w:style w:type="numbering" w:customStyle="1" w:styleId="TabellenlisteIQTIGNummer">
    <w:name w:val="Tabellenliste_IQTIG_Nummer"/>
    <w:uiPriority w:val="99"/>
    <w:rsid w:val="00973880"/>
    <w:pPr>
      <w:numPr>
        <w:numId w:val="14"/>
      </w:numPr>
    </w:pPr>
  </w:style>
  <w:style w:type="numbering" w:customStyle="1" w:styleId="TabellenlisteIQTIGPunkte">
    <w:name w:val="Tabellenliste_IQTIG_Punkte"/>
    <w:uiPriority w:val="99"/>
    <w:rsid w:val="00973880"/>
    <w:pPr>
      <w:numPr>
        <w:numId w:val="15"/>
      </w:numPr>
    </w:pPr>
  </w:style>
  <w:style w:type="table" w:styleId="Tabellenraster">
    <w:name w:val="Table Grid"/>
    <w:basedOn w:val="NormaleTabelle"/>
    <w:uiPriority w:val="39"/>
    <w:rsid w:val="009738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ellentext">
    <w:name w:val="Tabellentext"/>
    <w:basedOn w:val="Standard"/>
    <w:qFormat/>
    <w:rsid w:val="00973880"/>
    <w:pPr>
      <w:spacing w:before="80" w:after="80" w:line="240" w:lineRule="auto"/>
      <w:ind w:left="113" w:right="113"/>
    </w:pPr>
    <w:rPr>
      <w:sz w:val="18"/>
    </w:rPr>
  </w:style>
  <w:style w:type="paragraph" w:customStyle="1" w:styleId="Tabellentextrechtsbndig">
    <w:name w:val="Tabellentext_rechtsbündig"/>
    <w:basedOn w:val="Tabellentext"/>
    <w:uiPriority w:val="1"/>
    <w:qFormat/>
    <w:rsid w:val="00973880"/>
    <w:pPr>
      <w:jc w:val="right"/>
    </w:pPr>
  </w:style>
  <w:style w:type="paragraph" w:styleId="Textkrper">
    <w:name w:val="Body Text"/>
    <w:basedOn w:val="Standard"/>
    <w:link w:val="TextkrperZchn"/>
    <w:uiPriority w:val="99"/>
    <w:semiHidden/>
    <w:unhideWhenUsed/>
    <w:rsid w:val="00973880"/>
  </w:style>
  <w:style w:type="character" w:customStyle="1" w:styleId="TextkrperZchn">
    <w:name w:val="Textkörper Zchn"/>
    <w:basedOn w:val="Absatz-Standardschriftart"/>
    <w:link w:val="Textkrper"/>
    <w:uiPriority w:val="99"/>
    <w:semiHidden/>
    <w:rsid w:val="00973880"/>
    <w:rPr>
      <w:rFonts w:ascii="Calibri" w:hAnsi="Calibri"/>
      <w:sz w:val="20"/>
      <w:szCs w:val="21"/>
    </w:rPr>
  </w:style>
  <w:style w:type="paragraph" w:styleId="Textkrper2">
    <w:name w:val="Body Text 2"/>
    <w:basedOn w:val="Standard"/>
    <w:link w:val="Textkrper2Zchn"/>
    <w:uiPriority w:val="99"/>
    <w:semiHidden/>
    <w:unhideWhenUsed/>
    <w:rsid w:val="00973880"/>
    <w:pPr>
      <w:spacing w:line="480" w:lineRule="auto"/>
    </w:pPr>
  </w:style>
  <w:style w:type="character" w:customStyle="1" w:styleId="Textkrper2Zchn">
    <w:name w:val="Textkörper 2 Zchn"/>
    <w:basedOn w:val="Absatz-Standardschriftart"/>
    <w:link w:val="Textkrper2"/>
    <w:uiPriority w:val="99"/>
    <w:semiHidden/>
    <w:rsid w:val="00973880"/>
    <w:rPr>
      <w:rFonts w:ascii="Calibri" w:hAnsi="Calibri"/>
      <w:sz w:val="20"/>
      <w:szCs w:val="21"/>
    </w:rPr>
  </w:style>
  <w:style w:type="paragraph" w:styleId="Textkrper3">
    <w:name w:val="Body Text 3"/>
    <w:basedOn w:val="Standard"/>
    <w:link w:val="Textkrper3Zchn"/>
    <w:uiPriority w:val="99"/>
    <w:semiHidden/>
    <w:unhideWhenUsed/>
    <w:rsid w:val="00973880"/>
    <w:rPr>
      <w:sz w:val="16"/>
      <w:szCs w:val="16"/>
    </w:rPr>
  </w:style>
  <w:style w:type="character" w:customStyle="1" w:styleId="Textkrper3Zchn">
    <w:name w:val="Textkörper 3 Zchn"/>
    <w:basedOn w:val="Absatz-Standardschriftart"/>
    <w:link w:val="Textkrper3"/>
    <w:uiPriority w:val="99"/>
    <w:semiHidden/>
    <w:rsid w:val="00973880"/>
    <w:rPr>
      <w:rFonts w:ascii="Calibri" w:hAnsi="Calibri"/>
      <w:sz w:val="16"/>
      <w:szCs w:val="16"/>
    </w:rPr>
  </w:style>
  <w:style w:type="paragraph" w:styleId="Textkrper-Einzug2">
    <w:name w:val="Body Text Indent 2"/>
    <w:basedOn w:val="Standard"/>
    <w:link w:val="Textkrper-Einzug2Zchn"/>
    <w:uiPriority w:val="99"/>
    <w:semiHidden/>
    <w:unhideWhenUsed/>
    <w:rsid w:val="00973880"/>
    <w:pPr>
      <w:spacing w:line="480" w:lineRule="auto"/>
      <w:ind w:left="283"/>
    </w:pPr>
  </w:style>
  <w:style w:type="character" w:customStyle="1" w:styleId="Textkrper-Einzug2Zchn">
    <w:name w:val="Textkörper-Einzug 2 Zchn"/>
    <w:basedOn w:val="Absatz-Standardschriftart"/>
    <w:link w:val="Textkrper-Einzug2"/>
    <w:uiPriority w:val="99"/>
    <w:semiHidden/>
    <w:rsid w:val="00973880"/>
    <w:rPr>
      <w:rFonts w:ascii="Calibri" w:hAnsi="Calibri"/>
      <w:sz w:val="20"/>
      <w:szCs w:val="21"/>
    </w:rPr>
  </w:style>
  <w:style w:type="paragraph" w:styleId="Textkrper-Einzug3">
    <w:name w:val="Body Text Indent 3"/>
    <w:basedOn w:val="Standard"/>
    <w:link w:val="Textkrper-Einzug3Zchn"/>
    <w:uiPriority w:val="99"/>
    <w:semiHidden/>
    <w:unhideWhenUsed/>
    <w:rsid w:val="00973880"/>
    <w:pPr>
      <w:ind w:left="283"/>
    </w:pPr>
    <w:rPr>
      <w:sz w:val="16"/>
      <w:szCs w:val="16"/>
    </w:rPr>
  </w:style>
  <w:style w:type="character" w:customStyle="1" w:styleId="Textkrper-Einzug3Zchn">
    <w:name w:val="Textkörper-Einzug 3 Zchn"/>
    <w:basedOn w:val="Absatz-Standardschriftart"/>
    <w:link w:val="Textkrper-Einzug3"/>
    <w:uiPriority w:val="99"/>
    <w:semiHidden/>
    <w:rsid w:val="00973880"/>
    <w:rPr>
      <w:rFonts w:ascii="Calibri" w:hAnsi="Calibri"/>
      <w:sz w:val="16"/>
      <w:szCs w:val="16"/>
    </w:rPr>
  </w:style>
  <w:style w:type="paragraph" w:styleId="Textkrper-Erstzeileneinzug">
    <w:name w:val="Body Text First Indent"/>
    <w:basedOn w:val="Textkrper"/>
    <w:link w:val="Textkrper-ErstzeileneinzugZchn"/>
    <w:uiPriority w:val="99"/>
    <w:semiHidden/>
    <w:unhideWhenUsed/>
    <w:rsid w:val="00973880"/>
    <w:pPr>
      <w:ind w:firstLine="360"/>
    </w:pPr>
  </w:style>
  <w:style w:type="character" w:customStyle="1" w:styleId="Textkrper-ErstzeileneinzugZchn">
    <w:name w:val="Textkörper-Erstzeileneinzug Zchn"/>
    <w:basedOn w:val="TextkrperZchn"/>
    <w:link w:val="Textkrper-Erstzeileneinzug"/>
    <w:uiPriority w:val="99"/>
    <w:semiHidden/>
    <w:rsid w:val="00973880"/>
    <w:rPr>
      <w:rFonts w:ascii="Calibri" w:hAnsi="Calibri"/>
      <w:sz w:val="20"/>
      <w:szCs w:val="21"/>
    </w:rPr>
  </w:style>
  <w:style w:type="paragraph" w:styleId="Textkrper-Zeileneinzug">
    <w:name w:val="Body Text Indent"/>
    <w:basedOn w:val="Standard"/>
    <w:link w:val="Textkrper-ZeileneinzugZchn"/>
    <w:uiPriority w:val="99"/>
    <w:semiHidden/>
    <w:unhideWhenUsed/>
    <w:rsid w:val="00973880"/>
    <w:pPr>
      <w:ind w:left="283"/>
    </w:pPr>
  </w:style>
  <w:style w:type="character" w:customStyle="1" w:styleId="Textkrper-ZeileneinzugZchn">
    <w:name w:val="Textkörper-Zeileneinzug Zchn"/>
    <w:basedOn w:val="Absatz-Standardschriftart"/>
    <w:link w:val="Textkrper-Zeileneinzug"/>
    <w:uiPriority w:val="99"/>
    <w:semiHidden/>
    <w:rsid w:val="00973880"/>
    <w:rPr>
      <w:rFonts w:ascii="Calibri" w:hAnsi="Calibri"/>
      <w:sz w:val="20"/>
      <w:szCs w:val="21"/>
    </w:rPr>
  </w:style>
  <w:style w:type="paragraph" w:styleId="Textkrper-Erstzeileneinzug2">
    <w:name w:val="Body Text First Indent 2"/>
    <w:basedOn w:val="Textkrper-Zeileneinzug"/>
    <w:link w:val="Textkrper-Erstzeileneinzug2Zchn"/>
    <w:uiPriority w:val="99"/>
    <w:semiHidden/>
    <w:unhideWhenUsed/>
    <w:rsid w:val="00973880"/>
    <w:pPr>
      <w:ind w:left="360" w:firstLine="360"/>
    </w:pPr>
  </w:style>
  <w:style w:type="character" w:customStyle="1" w:styleId="Textkrper-Erstzeileneinzug2Zchn">
    <w:name w:val="Textkörper-Erstzeileneinzug 2 Zchn"/>
    <w:basedOn w:val="Textkrper-ZeileneinzugZchn"/>
    <w:link w:val="Textkrper-Erstzeileneinzug2"/>
    <w:uiPriority w:val="99"/>
    <w:semiHidden/>
    <w:rsid w:val="00973880"/>
    <w:rPr>
      <w:rFonts w:ascii="Calibri" w:hAnsi="Calibri"/>
      <w:sz w:val="20"/>
      <w:szCs w:val="21"/>
    </w:rPr>
  </w:style>
  <w:style w:type="paragraph" w:styleId="Titel">
    <w:name w:val="Title"/>
    <w:basedOn w:val="Standard"/>
    <w:next w:val="Standard"/>
    <w:link w:val="TitelZchn"/>
    <w:uiPriority w:val="3"/>
    <w:qFormat/>
    <w:rsid w:val="00973880"/>
    <w:pPr>
      <w:spacing w:after="360"/>
    </w:pPr>
    <w:rPr>
      <w:rFonts w:eastAsiaTheme="majorEastAsia" w:cstheme="majorBidi"/>
      <w:b/>
      <w:noProof/>
      <w:kern w:val="28"/>
      <w:sz w:val="48"/>
      <w:szCs w:val="48"/>
      <w:lang w:eastAsia="de-DE"/>
    </w:rPr>
  </w:style>
  <w:style w:type="character" w:customStyle="1" w:styleId="TitelZchn">
    <w:name w:val="Titel Zchn"/>
    <w:basedOn w:val="Absatz-Standardschriftart"/>
    <w:link w:val="Titel"/>
    <w:uiPriority w:val="3"/>
    <w:rsid w:val="00973880"/>
    <w:rPr>
      <w:rFonts w:ascii="Calibri" w:eastAsiaTheme="majorEastAsia" w:hAnsi="Calibri" w:cstheme="majorBidi"/>
      <w:b/>
      <w:noProof/>
      <w:kern w:val="28"/>
      <w:sz w:val="48"/>
      <w:szCs w:val="48"/>
      <w:lang w:eastAsia="de-DE"/>
    </w:rPr>
  </w:style>
  <w:style w:type="paragraph" w:customStyle="1" w:styleId="Titel-Subberschrift">
    <w:name w:val="Titel-Subüberschrift"/>
    <w:basedOn w:val="Standard"/>
    <w:next w:val="Standard"/>
    <w:uiPriority w:val="2"/>
    <w:qFormat/>
    <w:rsid w:val="00973880"/>
    <w:pPr>
      <w:framePr w:w="9072" w:h="1701" w:hSpace="142" w:wrap="notBeside" w:hAnchor="margin" w:x="1" w:yAlign="bottom" w:anchorLock="1"/>
      <w:spacing w:after="600" w:line="240" w:lineRule="auto"/>
      <w:jc w:val="right"/>
    </w:pPr>
    <w:rPr>
      <w:rFonts w:cs="Segoe UI Semibold"/>
      <w:sz w:val="30"/>
      <w:szCs w:val="30"/>
    </w:rPr>
  </w:style>
  <w:style w:type="paragraph" w:customStyle="1" w:styleId="TitelseiteAuftrag">
    <w:name w:val="Titelseite: Auftrag"/>
    <w:basedOn w:val="Titel-Subberschrift"/>
    <w:next w:val="Standard"/>
    <w:uiPriority w:val="2"/>
    <w:qFormat/>
    <w:rsid w:val="00973880"/>
    <w:pPr>
      <w:framePr w:wrap="notBeside"/>
    </w:pPr>
    <w:rPr>
      <w:sz w:val="22"/>
      <w:szCs w:val="22"/>
    </w:rPr>
  </w:style>
  <w:style w:type="paragraph" w:customStyle="1" w:styleId="TitelseiteStand">
    <w:name w:val="Titelseite: Stand"/>
    <w:basedOn w:val="Standard"/>
    <w:link w:val="TitelseiteStandZchn"/>
    <w:uiPriority w:val="2"/>
    <w:qFormat/>
    <w:rsid w:val="00973880"/>
    <w:pPr>
      <w:framePr w:w="9072" w:h="1701" w:hSpace="142" w:wrap="notBeside" w:hAnchor="margin" w:x="1" w:yAlign="bottom" w:anchorLock="1"/>
      <w:spacing w:after="1200" w:line="240" w:lineRule="auto"/>
      <w:jc w:val="right"/>
    </w:pPr>
  </w:style>
  <w:style w:type="paragraph" w:customStyle="1" w:styleId="Titel-berschrift">
    <w:name w:val="Titel-Überschrift"/>
    <w:basedOn w:val="Standard"/>
    <w:next w:val="Titel-Subberschrift"/>
    <w:uiPriority w:val="2"/>
    <w:qFormat/>
    <w:rsid w:val="00973880"/>
    <w:pPr>
      <w:framePr w:w="9072" w:h="1701" w:hSpace="142" w:wrap="notBeside" w:hAnchor="margin" w:x="1" w:yAlign="bottom" w:anchorLock="1"/>
      <w:spacing w:after="600" w:line="240" w:lineRule="auto"/>
      <w:jc w:val="right"/>
    </w:pPr>
    <w:rPr>
      <w:rFonts w:cs="Utsaah"/>
      <w:b/>
      <w:bCs/>
      <w:color w:val="005051"/>
      <w:sz w:val="48"/>
      <w:szCs w:val="48"/>
    </w:rPr>
  </w:style>
  <w:style w:type="paragraph" w:customStyle="1" w:styleId="berschriftAbsatz">
    <w:name w:val="Überschrift (Absatz)"/>
    <w:basedOn w:val="Standard"/>
    <w:next w:val="Standard"/>
    <w:qFormat/>
    <w:rsid w:val="00973880"/>
    <w:pPr>
      <w:keepNext/>
      <w:spacing w:after="0"/>
    </w:pPr>
    <w:rPr>
      <w:b/>
    </w:rPr>
  </w:style>
  <w:style w:type="paragraph" w:customStyle="1" w:styleId="berschriftAbschnitt">
    <w:name w:val="Überschrift (Abschnitt)"/>
    <w:basedOn w:val="Titel-berschrift"/>
    <w:next w:val="Standard"/>
    <w:uiPriority w:val="2"/>
    <w:qFormat/>
    <w:rsid w:val="00973880"/>
    <w:pPr>
      <w:pageBreakBefore/>
      <w:framePr w:w="0" w:hRule="auto" w:hSpace="0" w:wrap="auto" w:hAnchor="text" w:xAlign="left" w:yAlign="inline" w:anchorLock="0"/>
      <w:tabs>
        <w:tab w:val="left" w:pos="851"/>
      </w:tabs>
      <w:spacing w:after="300" w:line="640" w:lineRule="atLeast"/>
      <w:ind w:left="851" w:hanging="851"/>
      <w:jc w:val="left"/>
      <w:outlineLvl w:val="0"/>
    </w:pPr>
    <w:rPr>
      <w:rFonts w:asciiTheme="majorHAnsi" w:eastAsiaTheme="majorEastAsia" w:hAnsiTheme="majorHAnsi" w:cstheme="majorBidi"/>
      <w:noProof/>
      <w:color w:val="auto"/>
      <w:kern w:val="19"/>
      <w:szCs w:val="28"/>
    </w:rPr>
  </w:style>
  <w:style w:type="paragraph" w:customStyle="1" w:styleId="berschriftTitelei">
    <w:name w:val="Überschrift (Titelei)"/>
    <w:next w:val="Standard"/>
    <w:uiPriority w:val="2"/>
    <w:qFormat/>
    <w:rsid w:val="00973880"/>
    <w:pPr>
      <w:keepNext/>
      <w:keepLines/>
      <w:pageBreakBefore/>
      <w:spacing w:after="480" w:line="480" w:lineRule="atLeast"/>
      <w:outlineLvl w:val="0"/>
    </w:pPr>
    <w:rPr>
      <w:rFonts w:eastAsiaTheme="majorEastAsia" w:cs="Segoe UI"/>
      <w:b/>
      <w:sz w:val="38"/>
      <w:szCs w:val="38"/>
    </w:rPr>
  </w:style>
  <w:style w:type="paragraph" w:customStyle="1" w:styleId="berschriftzwischen">
    <w:name w:val="Überschrift (zwischen)"/>
    <w:next w:val="Standard"/>
    <w:qFormat/>
    <w:rsid w:val="00973880"/>
    <w:pPr>
      <w:keepNext/>
      <w:spacing w:before="240" w:after="120" w:line="288" w:lineRule="auto"/>
    </w:pPr>
    <w:rPr>
      <w:rFonts w:eastAsiaTheme="majorEastAsia" w:cs="Segoe UI"/>
      <w:b/>
      <w:bCs/>
      <w:szCs w:val="24"/>
    </w:rPr>
  </w:style>
  <w:style w:type="paragraph" w:customStyle="1" w:styleId="berschrift1ohneGliederung">
    <w:name w:val="Überschrift 1 (ohne Gliederung)"/>
    <w:basedOn w:val="berschrift1"/>
    <w:next w:val="Standard"/>
    <w:link w:val="berschrift1ohneGliederungZchn"/>
    <w:uiPriority w:val="2"/>
    <w:qFormat/>
    <w:rsid w:val="00540F4D"/>
    <w:pPr>
      <w:numPr>
        <w:numId w:val="0"/>
      </w:numPr>
    </w:pPr>
  </w:style>
  <w:style w:type="character" w:customStyle="1" w:styleId="berschrift2Zchn">
    <w:name w:val="Überschrift 2 Zchn"/>
    <w:basedOn w:val="Absatz-Standardschriftart"/>
    <w:link w:val="berschrift2"/>
    <w:rsid w:val="00540F4D"/>
    <w:rPr>
      <w:rFonts w:ascii="Calibri" w:hAnsi="Calibri" w:cs="Segoe UI"/>
      <w:b/>
      <w:bCs/>
      <w:sz w:val="32"/>
      <w:szCs w:val="26"/>
    </w:rPr>
  </w:style>
  <w:style w:type="paragraph" w:customStyle="1" w:styleId="berschrift2ohneGliederung">
    <w:name w:val="Überschrift 2 (ohne Gliederung)"/>
    <w:basedOn w:val="berschrift2"/>
    <w:next w:val="Standard"/>
    <w:uiPriority w:val="2"/>
    <w:qFormat/>
    <w:rsid w:val="00B437A3"/>
    <w:pPr>
      <w:numPr>
        <w:ilvl w:val="0"/>
        <w:numId w:val="0"/>
      </w:numPr>
    </w:pPr>
  </w:style>
  <w:style w:type="character" w:customStyle="1" w:styleId="berschrift3Zchn">
    <w:name w:val="Überschrift 3 Zchn"/>
    <w:basedOn w:val="Absatz-Standardschriftart"/>
    <w:link w:val="berschrift3"/>
    <w:rsid w:val="00973880"/>
    <w:rPr>
      <w:rFonts w:ascii="Calibri" w:eastAsiaTheme="majorEastAsia" w:hAnsi="Calibri" w:cs="Segoe UI"/>
      <w:b/>
      <w:bCs/>
      <w:sz w:val="20"/>
      <w:szCs w:val="24"/>
    </w:rPr>
  </w:style>
  <w:style w:type="paragraph" w:customStyle="1" w:styleId="berschrift3ohneGliederung">
    <w:name w:val="Überschrift 3 (ohne Gliederung)"/>
    <w:basedOn w:val="berschrift3"/>
    <w:next w:val="Standard"/>
    <w:uiPriority w:val="2"/>
    <w:qFormat/>
    <w:rsid w:val="00973880"/>
    <w:pPr>
      <w:numPr>
        <w:ilvl w:val="0"/>
        <w:numId w:val="0"/>
      </w:numPr>
    </w:pPr>
  </w:style>
  <w:style w:type="character" w:customStyle="1" w:styleId="berschrift4Zchn">
    <w:name w:val="Überschrift 4 Zchn"/>
    <w:basedOn w:val="Absatz-Standardschriftart"/>
    <w:link w:val="berschrift4"/>
    <w:uiPriority w:val="9"/>
    <w:rsid w:val="00973880"/>
    <w:rPr>
      <w:rFonts w:ascii="Calibri" w:eastAsiaTheme="majorEastAsia" w:hAnsi="Calibri" w:cstheme="majorBidi"/>
      <w:b/>
      <w:iCs/>
      <w:color w:val="000000" w:themeColor="text1"/>
      <w:sz w:val="20"/>
      <w:szCs w:val="21"/>
    </w:rPr>
  </w:style>
  <w:style w:type="character" w:customStyle="1" w:styleId="berschrift5Zchn">
    <w:name w:val="Überschrift 5 Zchn"/>
    <w:basedOn w:val="Absatz-Standardschriftart"/>
    <w:link w:val="berschrift5"/>
    <w:uiPriority w:val="9"/>
    <w:rsid w:val="00973880"/>
    <w:rPr>
      <w:rFonts w:asciiTheme="majorHAnsi" w:eastAsiaTheme="majorEastAsia" w:hAnsiTheme="majorHAnsi" w:cstheme="majorBidi"/>
      <w:color w:val="2E74B5" w:themeColor="accent1" w:themeShade="BF"/>
      <w:sz w:val="20"/>
      <w:szCs w:val="21"/>
    </w:rPr>
  </w:style>
  <w:style w:type="character" w:customStyle="1" w:styleId="berschrift6Zchn">
    <w:name w:val="Überschrift 6 Zchn"/>
    <w:basedOn w:val="Absatz-Standardschriftart"/>
    <w:link w:val="berschrift6"/>
    <w:uiPriority w:val="9"/>
    <w:semiHidden/>
    <w:rsid w:val="00973880"/>
    <w:rPr>
      <w:rFonts w:asciiTheme="majorHAnsi" w:eastAsiaTheme="majorEastAsia" w:hAnsiTheme="majorHAnsi" w:cstheme="majorBidi"/>
      <w:color w:val="1F4D78" w:themeColor="accent1" w:themeShade="7F"/>
      <w:sz w:val="20"/>
      <w:szCs w:val="21"/>
    </w:rPr>
  </w:style>
  <w:style w:type="character" w:customStyle="1" w:styleId="berschrift7Zchn">
    <w:name w:val="Überschrift 7 Zchn"/>
    <w:basedOn w:val="Absatz-Standardschriftart"/>
    <w:link w:val="berschrift7"/>
    <w:uiPriority w:val="9"/>
    <w:semiHidden/>
    <w:rsid w:val="00973880"/>
    <w:rPr>
      <w:rFonts w:asciiTheme="majorHAnsi" w:eastAsiaTheme="majorEastAsia" w:hAnsiTheme="majorHAnsi" w:cstheme="majorBidi"/>
      <w:i/>
      <w:iCs/>
      <w:color w:val="1F4D78" w:themeColor="accent1" w:themeShade="7F"/>
      <w:sz w:val="20"/>
      <w:szCs w:val="21"/>
    </w:rPr>
  </w:style>
  <w:style w:type="character" w:customStyle="1" w:styleId="berschrift8Zchn">
    <w:name w:val="Überschrift 8 Zchn"/>
    <w:basedOn w:val="Absatz-Standardschriftart"/>
    <w:link w:val="berschrift8"/>
    <w:uiPriority w:val="9"/>
    <w:semiHidden/>
    <w:rsid w:val="00973880"/>
    <w:rPr>
      <w:rFonts w:asciiTheme="majorHAnsi" w:eastAsiaTheme="majorEastAsia" w:hAnsiTheme="majorHAnsi" w:cstheme="majorBidi"/>
      <w:color w:val="272727" w:themeColor="text1" w:themeTint="D8"/>
      <w:sz w:val="21"/>
      <w:szCs w:val="21"/>
    </w:rPr>
  </w:style>
  <w:style w:type="character" w:customStyle="1" w:styleId="berschrift9Zchn">
    <w:name w:val="Überschrift 9 Zchn"/>
    <w:basedOn w:val="Absatz-Standardschriftart"/>
    <w:link w:val="berschrift9"/>
    <w:uiPriority w:val="9"/>
    <w:semiHidden/>
    <w:rsid w:val="00973880"/>
    <w:rPr>
      <w:rFonts w:asciiTheme="majorHAnsi" w:eastAsiaTheme="majorEastAsia" w:hAnsiTheme="majorHAnsi" w:cstheme="majorBidi"/>
      <w:i/>
      <w:iCs/>
      <w:color w:val="272727" w:themeColor="text1" w:themeTint="D8"/>
      <w:sz w:val="21"/>
      <w:szCs w:val="21"/>
    </w:rPr>
  </w:style>
  <w:style w:type="numbering" w:customStyle="1" w:styleId="berschriften">
    <w:name w:val="Überschriften"/>
    <w:uiPriority w:val="99"/>
    <w:rsid w:val="00973880"/>
    <w:pPr>
      <w:numPr>
        <w:numId w:val="16"/>
      </w:numPr>
    </w:pPr>
  </w:style>
  <w:style w:type="paragraph" w:styleId="Umschlagabsenderadresse">
    <w:name w:val="envelope return"/>
    <w:basedOn w:val="Standard"/>
    <w:uiPriority w:val="99"/>
    <w:semiHidden/>
    <w:unhideWhenUsed/>
    <w:rsid w:val="00973880"/>
    <w:pPr>
      <w:spacing w:after="0"/>
    </w:pPr>
    <w:rPr>
      <w:rFonts w:asciiTheme="majorHAnsi" w:eastAsiaTheme="majorEastAsia" w:hAnsiTheme="majorHAnsi" w:cstheme="majorBidi"/>
      <w:szCs w:val="20"/>
    </w:rPr>
  </w:style>
  <w:style w:type="paragraph" w:styleId="Umschlagadresse">
    <w:name w:val="envelope address"/>
    <w:basedOn w:val="Standard"/>
    <w:uiPriority w:val="99"/>
    <w:semiHidden/>
    <w:unhideWhenUsed/>
    <w:rsid w:val="00973880"/>
    <w:pPr>
      <w:framePr w:w="4320" w:h="2160" w:hRule="exact" w:hSpace="141" w:wrap="auto" w:hAnchor="page" w:xAlign="center" w:yAlign="bottom"/>
      <w:spacing w:after="0"/>
      <w:ind w:left="1"/>
    </w:pPr>
    <w:rPr>
      <w:rFonts w:asciiTheme="majorHAnsi" w:eastAsiaTheme="majorEastAsia" w:hAnsiTheme="majorHAnsi" w:cstheme="majorBidi"/>
      <w:sz w:val="24"/>
      <w:szCs w:val="24"/>
    </w:rPr>
  </w:style>
  <w:style w:type="paragraph" w:styleId="Unterschrift">
    <w:name w:val="Signature"/>
    <w:basedOn w:val="Standard"/>
    <w:link w:val="UnterschriftZchn"/>
    <w:uiPriority w:val="99"/>
    <w:semiHidden/>
    <w:unhideWhenUsed/>
    <w:rsid w:val="00973880"/>
    <w:pPr>
      <w:spacing w:after="0"/>
      <w:ind w:left="4252"/>
    </w:pPr>
  </w:style>
  <w:style w:type="character" w:customStyle="1" w:styleId="UnterschriftZchn">
    <w:name w:val="Unterschrift Zchn"/>
    <w:basedOn w:val="Absatz-Standardschriftart"/>
    <w:link w:val="Unterschrift"/>
    <w:uiPriority w:val="99"/>
    <w:semiHidden/>
    <w:rsid w:val="00973880"/>
    <w:rPr>
      <w:rFonts w:ascii="Calibri" w:hAnsi="Calibri"/>
      <w:sz w:val="20"/>
      <w:szCs w:val="21"/>
    </w:rPr>
  </w:style>
  <w:style w:type="paragraph" w:styleId="Untertitel">
    <w:name w:val="Subtitle"/>
    <w:basedOn w:val="Standard"/>
    <w:next w:val="Standard"/>
    <w:link w:val="UntertitelZchn"/>
    <w:uiPriority w:val="11"/>
    <w:qFormat/>
    <w:rsid w:val="00973880"/>
    <w:pPr>
      <w:numPr>
        <w:ilvl w:val="1"/>
      </w:numPr>
      <w:spacing w:after="160"/>
    </w:pPr>
    <w:rPr>
      <w:rFonts w:eastAsiaTheme="minorEastAsia"/>
      <w:color w:val="5A5A5A" w:themeColor="text1" w:themeTint="A5"/>
      <w:spacing w:val="15"/>
      <w:szCs w:val="22"/>
    </w:rPr>
  </w:style>
  <w:style w:type="character" w:customStyle="1" w:styleId="UntertitelZchn">
    <w:name w:val="Untertitel Zchn"/>
    <w:basedOn w:val="Absatz-Standardschriftart"/>
    <w:link w:val="Untertitel"/>
    <w:uiPriority w:val="11"/>
    <w:rsid w:val="00973880"/>
    <w:rPr>
      <w:rFonts w:ascii="Calibri" w:eastAsiaTheme="minorEastAsia" w:hAnsi="Calibri"/>
      <w:color w:val="5A5A5A" w:themeColor="text1" w:themeTint="A5"/>
      <w:spacing w:val="15"/>
      <w:sz w:val="20"/>
    </w:rPr>
  </w:style>
  <w:style w:type="paragraph" w:styleId="Verzeichnis1">
    <w:name w:val="toc 1"/>
    <w:basedOn w:val="Standard"/>
    <w:next w:val="Standard"/>
    <w:autoRedefine/>
    <w:uiPriority w:val="39"/>
    <w:unhideWhenUsed/>
    <w:rsid w:val="00973880"/>
    <w:pPr>
      <w:tabs>
        <w:tab w:val="left" w:pos="426"/>
        <w:tab w:val="right" w:leader="dot" w:pos="9061"/>
      </w:tabs>
      <w:spacing w:after="100"/>
      <w:ind w:left="425" w:right="284" w:hanging="425"/>
    </w:pPr>
    <w:rPr>
      <w:rFonts w:asciiTheme="minorHAnsi" w:eastAsiaTheme="minorEastAsia" w:hAnsiTheme="minorHAnsi"/>
      <w:noProof/>
      <w:szCs w:val="22"/>
      <w:lang w:eastAsia="de-DE"/>
    </w:rPr>
  </w:style>
  <w:style w:type="paragraph" w:styleId="Verzeichnis2">
    <w:name w:val="toc 2"/>
    <w:basedOn w:val="Standard"/>
    <w:next w:val="Standard"/>
    <w:autoRedefine/>
    <w:uiPriority w:val="39"/>
    <w:unhideWhenUsed/>
    <w:rsid w:val="00973880"/>
    <w:pPr>
      <w:tabs>
        <w:tab w:val="left" w:pos="993"/>
        <w:tab w:val="right" w:leader="dot" w:pos="9061"/>
      </w:tabs>
      <w:spacing w:after="100"/>
      <w:ind w:left="992" w:right="284" w:hanging="567"/>
    </w:pPr>
    <w:rPr>
      <w:rFonts w:eastAsiaTheme="minorEastAsia"/>
      <w:noProof/>
      <w:szCs w:val="22"/>
      <w:lang w:eastAsia="de-DE"/>
    </w:rPr>
  </w:style>
  <w:style w:type="paragraph" w:styleId="Verzeichnis3">
    <w:name w:val="toc 3"/>
    <w:basedOn w:val="Standard"/>
    <w:next w:val="Standard"/>
    <w:autoRedefine/>
    <w:uiPriority w:val="39"/>
    <w:unhideWhenUsed/>
    <w:rsid w:val="00973880"/>
    <w:pPr>
      <w:tabs>
        <w:tab w:val="left" w:pos="1701"/>
        <w:tab w:val="right" w:leader="dot" w:pos="9061"/>
      </w:tabs>
      <w:spacing w:after="100"/>
      <w:ind w:left="1701" w:right="284" w:hanging="708"/>
    </w:pPr>
    <w:rPr>
      <w:rFonts w:eastAsiaTheme="minorEastAsia"/>
      <w:noProof/>
      <w:szCs w:val="22"/>
      <w:lang w:eastAsia="de-DE"/>
    </w:rPr>
  </w:style>
  <w:style w:type="paragraph" w:styleId="Verzeichnis4">
    <w:name w:val="toc 4"/>
    <w:basedOn w:val="Standard"/>
    <w:next w:val="Standard"/>
    <w:autoRedefine/>
    <w:uiPriority w:val="39"/>
    <w:unhideWhenUsed/>
    <w:rsid w:val="00973880"/>
    <w:pPr>
      <w:tabs>
        <w:tab w:val="left" w:pos="1843"/>
        <w:tab w:val="right" w:leader="dot" w:pos="9061"/>
      </w:tabs>
      <w:spacing w:after="100"/>
      <w:ind w:left="1843" w:hanging="850"/>
    </w:pPr>
  </w:style>
  <w:style w:type="paragraph" w:styleId="Verzeichnis5">
    <w:name w:val="toc 5"/>
    <w:basedOn w:val="Standard"/>
    <w:next w:val="Standard"/>
    <w:autoRedefine/>
    <w:uiPriority w:val="39"/>
    <w:semiHidden/>
    <w:unhideWhenUsed/>
    <w:rsid w:val="00973880"/>
    <w:pPr>
      <w:spacing w:after="100"/>
      <w:ind w:left="880"/>
    </w:pPr>
  </w:style>
  <w:style w:type="paragraph" w:styleId="Verzeichnis6">
    <w:name w:val="toc 6"/>
    <w:basedOn w:val="Standard"/>
    <w:next w:val="Standard"/>
    <w:autoRedefine/>
    <w:uiPriority w:val="39"/>
    <w:semiHidden/>
    <w:unhideWhenUsed/>
    <w:rsid w:val="00973880"/>
    <w:pPr>
      <w:spacing w:after="100"/>
      <w:ind w:left="1100"/>
    </w:pPr>
  </w:style>
  <w:style w:type="paragraph" w:styleId="Verzeichnis7">
    <w:name w:val="toc 7"/>
    <w:basedOn w:val="Standard"/>
    <w:next w:val="Standard"/>
    <w:autoRedefine/>
    <w:uiPriority w:val="39"/>
    <w:semiHidden/>
    <w:unhideWhenUsed/>
    <w:rsid w:val="00973880"/>
    <w:pPr>
      <w:spacing w:after="100"/>
      <w:ind w:left="1320"/>
    </w:pPr>
  </w:style>
  <w:style w:type="paragraph" w:styleId="Verzeichnis8">
    <w:name w:val="toc 8"/>
    <w:basedOn w:val="Standard"/>
    <w:next w:val="Standard"/>
    <w:autoRedefine/>
    <w:uiPriority w:val="39"/>
    <w:semiHidden/>
    <w:unhideWhenUsed/>
    <w:rsid w:val="00973880"/>
    <w:pPr>
      <w:spacing w:after="100"/>
      <w:ind w:left="1540"/>
    </w:pPr>
  </w:style>
  <w:style w:type="paragraph" w:styleId="Verzeichnis9">
    <w:name w:val="toc 9"/>
    <w:basedOn w:val="Standard"/>
    <w:next w:val="Standard"/>
    <w:autoRedefine/>
    <w:uiPriority w:val="39"/>
    <w:semiHidden/>
    <w:unhideWhenUsed/>
    <w:rsid w:val="00973880"/>
    <w:pPr>
      <w:spacing w:after="100"/>
      <w:ind w:left="1760"/>
    </w:pPr>
  </w:style>
  <w:style w:type="paragraph" w:styleId="Zitat">
    <w:name w:val="Quote"/>
    <w:basedOn w:val="Standard"/>
    <w:next w:val="Standard"/>
    <w:link w:val="ZitatZchn"/>
    <w:uiPriority w:val="29"/>
    <w:qFormat/>
    <w:rsid w:val="00973880"/>
    <w:pPr>
      <w:ind w:left="851" w:right="851"/>
    </w:pPr>
    <w:rPr>
      <w:i/>
      <w:iCs/>
    </w:rPr>
  </w:style>
  <w:style w:type="character" w:customStyle="1" w:styleId="ZitatZchn">
    <w:name w:val="Zitat Zchn"/>
    <w:basedOn w:val="Absatz-Standardschriftart"/>
    <w:link w:val="Zitat"/>
    <w:uiPriority w:val="29"/>
    <w:rsid w:val="00973880"/>
    <w:rPr>
      <w:rFonts w:ascii="Calibri" w:hAnsi="Calibri"/>
      <w:i/>
      <w:iCs/>
      <w:sz w:val="20"/>
      <w:szCs w:val="21"/>
    </w:rPr>
  </w:style>
  <w:style w:type="paragraph" w:customStyle="1" w:styleId="TitelseiteStandOhneAbstand">
    <w:name w:val="Titelseite: StandOhneAbstand"/>
    <w:basedOn w:val="TitelseiteStand"/>
    <w:link w:val="TitelseiteStandOhneAbstandZchn"/>
    <w:qFormat/>
    <w:rsid w:val="00973880"/>
    <w:pPr>
      <w:framePr w:wrap="notBeside"/>
      <w:spacing w:after="0"/>
    </w:pPr>
  </w:style>
  <w:style w:type="character" w:customStyle="1" w:styleId="TitelseiteStandZchn">
    <w:name w:val="Titelseite: Stand Zchn"/>
    <w:basedOn w:val="Absatz-Standardschriftart"/>
    <w:link w:val="TitelseiteStand"/>
    <w:uiPriority w:val="2"/>
    <w:rsid w:val="00973880"/>
    <w:rPr>
      <w:rFonts w:ascii="Calibri" w:hAnsi="Calibri"/>
      <w:sz w:val="20"/>
      <w:szCs w:val="21"/>
    </w:rPr>
  </w:style>
  <w:style w:type="character" w:customStyle="1" w:styleId="TitelseiteStandOhneAbstandZchn">
    <w:name w:val="Titelseite: StandOhneAbstand Zchn"/>
    <w:basedOn w:val="Absatz-Standardschriftart"/>
    <w:link w:val="TitelseiteStandOhneAbstand"/>
    <w:rsid w:val="00973880"/>
    <w:rPr>
      <w:rFonts w:ascii="Calibri" w:hAnsi="Calibri"/>
      <w:sz w:val="20"/>
      <w:szCs w:val="21"/>
    </w:rPr>
  </w:style>
  <w:style w:type="paragraph" w:customStyle="1" w:styleId="TitelseiteIndikator">
    <w:name w:val="Titelseite: Indikator"/>
    <w:basedOn w:val="TitelseiteStand"/>
    <w:qFormat/>
    <w:rsid w:val="00973880"/>
    <w:pPr>
      <w:framePr w:wrap="notBeside"/>
    </w:pPr>
  </w:style>
  <w:style w:type="character" w:customStyle="1" w:styleId="berschrift1ohneGliederungZchn">
    <w:name w:val="Überschrift 1 (ohne Gliederung) Zchn"/>
    <w:basedOn w:val="berschrift1Zchn"/>
    <w:link w:val="berschrift1ohneGliederung"/>
    <w:uiPriority w:val="2"/>
    <w:rsid w:val="00540F4D"/>
    <w:rPr>
      <w:rFonts w:ascii="Calibri" w:eastAsiaTheme="majorEastAsia" w:hAnsi="Calibri" w:cs="Segoe UI"/>
      <w:b/>
      <w:bCs/>
      <w:sz w:val="38"/>
      <w:szCs w:val="38"/>
    </w:rPr>
  </w:style>
  <w:style w:type="character" w:styleId="Fett">
    <w:name w:val="Strong"/>
    <w:basedOn w:val="Absatz-Standardschriftart"/>
    <w:uiPriority w:val="22"/>
    <w:qFormat/>
    <w:rsid w:val="00973880"/>
    <w:rPr>
      <w:b/>
      <w:bCs/>
    </w:rPr>
  </w:style>
  <w:style w:type="table" w:customStyle="1" w:styleId="IQTIGStandarderste-Spalte-ohne-Kopf">
    <w:name w:val="IQTIG_Standard_erste-Spalte-ohne-Kopf"/>
    <w:basedOn w:val="IQTIGStandarderste-Spalte"/>
    <w:uiPriority w:val="99"/>
    <w:rsid w:val="00973880"/>
    <w:rPr>
      <w:color w:val="000000" w:themeColor="text1"/>
    </w:rPr>
    <w:tblPr/>
    <w:tblStylePr w:type="firstRow">
      <w:rPr>
        <w:rFonts w:asciiTheme="minorHAnsi" w:hAnsiTheme="minorHAnsi"/>
        <w:b w:val="0"/>
        <w:color w:val="auto"/>
        <w:sz w:val="22"/>
      </w:rPr>
      <w:tblPr/>
      <w:tcPr>
        <w:tcBorders>
          <w:top w:val="single" w:sz="8" w:space="0" w:color="005051"/>
          <w:left w:val="nil"/>
          <w:bottom w:val="single" w:sz="8" w:space="0" w:color="005051"/>
          <w:right w:val="nil"/>
          <w:insideH w:val="nil"/>
          <w:insideV w:val="single" w:sz="4" w:space="0" w:color="BFBFBF" w:themeColor="background1" w:themeShade="BF"/>
          <w:tl2br w:val="nil"/>
          <w:tr2bl w:val="nil"/>
        </w:tcBorders>
        <w:shd w:val="clear" w:color="auto" w:fill="E7E6E6" w:themeFill="background2"/>
      </w:tcPr>
    </w:tblStylePr>
    <w:tblStylePr w:type="firstCol">
      <w:tblPr/>
      <w:tcPr>
        <w:shd w:val="clear" w:color="auto" w:fill="E7E6E6" w:themeFill="background2"/>
      </w:tcPr>
    </w:tblStylePr>
    <w:tblStylePr w:type="band1Horz">
      <w:tblPr/>
      <w:tcPr>
        <w:shd w:val="clear" w:color="auto" w:fill="FFFFFF" w:themeFill="background1"/>
      </w:tcPr>
    </w:tblStylePr>
    <w:tblStylePr w:type="band2Horz">
      <w:tblPr/>
      <w:tcPr>
        <w:shd w:val="clear" w:color="auto" w:fill="E7E6E6" w:themeFill="background2"/>
      </w:tcPr>
    </w:tblStylePr>
  </w:style>
  <w:style w:type="table" w:styleId="EinfacheTabelle1">
    <w:name w:val="Plain Table 1"/>
    <w:basedOn w:val="NormaleTabelle"/>
    <w:uiPriority w:val="41"/>
    <w:rsid w:val="00973880"/>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AbsatzberschriftnurinNavigation">
    <w:name w:val="Absatzüberschrift (nur in Navigation)"/>
    <w:basedOn w:val="berschrift4"/>
    <w:next w:val="Standard"/>
    <w:link w:val="AbsatzberschriftnurinNavigationZchn"/>
    <w:qFormat/>
    <w:rsid w:val="00973880"/>
    <w:pPr>
      <w:numPr>
        <w:ilvl w:val="0"/>
        <w:numId w:val="0"/>
      </w:numPr>
    </w:pPr>
    <w:rPr>
      <w:rFonts w:cs="Segoe UI"/>
      <w:bCs/>
      <w:sz w:val="22"/>
      <w:szCs w:val="24"/>
    </w:rPr>
  </w:style>
  <w:style w:type="character" w:customStyle="1" w:styleId="AbsatzberschriftnurinNavigationZchn">
    <w:name w:val="Absatzüberschrift (nur in Navigation) Zchn"/>
    <w:basedOn w:val="Absatz-Standardschriftart"/>
    <w:link w:val="AbsatzberschriftnurinNavigation"/>
    <w:rsid w:val="00973880"/>
    <w:rPr>
      <w:rFonts w:ascii="Calibri" w:eastAsiaTheme="majorEastAsia" w:hAnsi="Calibri" w:cs="Segoe UI"/>
      <w:b/>
      <w:bCs/>
      <w:iCs/>
      <w:color w:val="000000" w:themeColor="text1"/>
      <w:szCs w:val="24"/>
    </w:rPr>
  </w:style>
  <w:style w:type="paragraph" w:customStyle="1" w:styleId="IQTIG-Hyperlinlk">
    <w:name w:val="IQTIG-Hyperlinlk"/>
    <w:basedOn w:val="Standard"/>
    <w:link w:val="IQTIG-HyperlinlkZchn"/>
    <w:qFormat/>
    <w:rsid w:val="002B1243"/>
    <w:rPr>
      <w:u w:val="single"/>
    </w:rPr>
  </w:style>
  <w:style w:type="character" w:customStyle="1" w:styleId="StandardImpressumZchn">
    <w:name w:val="Standard_Impressum Zchn"/>
    <w:basedOn w:val="Absatz-Standardschriftart"/>
    <w:link w:val="StandardImpressum"/>
    <w:uiPriority w:val="2"/>
    <w:rsid w:val="002B1243"/>
    <w:rPr>
      <w:rFonts w:ascii="Calibri" w:hAnsi="Calibri"/>
      <w:sz w:val="20"/>
      <w:szCs w:val="21"/>
    </w:rPr>
  </w:style>
  <w:style w:type="character" w:customStyle="1" w:styleId="IQTIG-HyperlinlkZchn">
    <w:name w:val="IQTIG-Hyperlinlk Zchn"/>
    <w:basedOn w:val="StandardImpressumZchn"/>
    <w:link w:val="IQTIG-Hyperlinlk"/>
    <w:rsid w:val="002B1243"/>
    <w:rPr>
      <w:rFonts w:ascii="Calibri" w:hAnsi="Calibri"/>
      <w:sz w:val="20"/>
      <w:szCs w:val="21"/>
      <w:u w:val="single"/>
    </w:rPr>
  </w:style>
  <w:style w:type="paragraph" w:customStyle="1" w:styleId="CodeOhneSilbentrennung">
    <w:name w:val="Code_Ohne_Silbentrennung"/>
    <w:basedOn w:val="Tabellentext"/>
    <w:qFormat/>
    <w:rsid w:val="00FA3943"/>
    <w:pPr>
      <w:suppressAutoHyphens/>
    </w:pPr>
    <w:rPr>
      <w:rFonts w:ascii="Courier New" w:hAnsi="Courier New"/>
    </w:rPr>
  </w:style>
  <w:style w:type="paragraph" w:customStyle="1" w:styleId="Absatzberschriftebene2nurinNavigation">
    <w:name w:val="Absatzüberschrift ebene 2 (nur in Navigation)"/>
    <w:basedOn w:val="berschrift2"/>
    <w:link w:val="Absatzberschriftebene2nurinNavigationZchn"/>
    <w:qFormat/>
    <w:rsid w:val="00C36E06"/>
    <w:pPr>
      <w:numPr>
        <w:ilvl w:val="0"/>
        <w:numId w:val="0"/>
      </w:numPr>
    </w:pPr>
    <w:rPr>
      <w:rFonts w:eastAsiaTheme="majorEastAsia"/>
      <w:color w:val="000000" w:themeColor="text1"/>
      <w:sz w:val="22"/>
    </w:rPr>
  </w:style>
  <w:style w:type="character" w:customStyle="1" w:styleId="Absatzberschriftebene2nurinNavigationZchn">
    <w:name w:val="Absatzüberschrift ebene 2 (nur in Navigation) Zchn"/>
    <w:basedOn w:val="AbsatzberschriftnurinNavigationZchn"/>
    <w:link w:val="Absatzberschriftebene2nurinNavigation"/>
    <w:rsid w:val="00C36E06"/>
    <w:rPr>
      <w:rFonts w:ascii="Calibri" w:eastAsiaTheme="majorEastAsia" w:hAnsi="Calibri" w:cs="Segoe UI"/>
      <w:b/>
      <w:bCs/>
      <w:iCs w:val="0"/>
      <w:color w:val="000000" w:themeColor="text1"/>
      <w:szCs w:val="26"/>
    </w:rPr>
  </w:style>
  <w:style w:type="paragraph" w:customStyle="1" w:styleId="StandardImpressumkeineSilbentrennung">
    <w:name w:val="Standard_Impressum + keine Silbentrennung"/>
    <w:basedOn w:val="StandardImpressum"/>
    <w:qFormat/>
    <w:rsid w:val="00DB2828"/>
    <w:pPr>
      <w:suppressAutoHyphen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77689035">
      <w:bodyDiv w:val="1"/>
      <w:marLeft w:val="0"/>
      <w:marRight w:val="0"/>
      <w:marTop w:val="0"/>
      <w:marBottom w:val="0"/>
      <w:divBdr>
        <w:top w:val="none" w:sz="0" w:space="0" w:color="auto"/>
        <w:left w:val="none" w:sz="0" w:space="0" w:color="auto"/>
        <w:bottom w:val="none" w:sz="0" w:space="0" w:color="auto"/>
        <w:right w:val="none" w:sz="0" w:space="0" w:color="auto"/>
      </w:divBdr>
    </w:div>
    <w:div w:id="1388381178">
      <w:bodyDiv w:val="1"/>
      <w:marLeft w:val="0"/>
      <w:marRight w:val="0"/>
      <w:marTop w:val="0"/>
      <w:marBottom w:val="0"/>
      <w:divBdr>
        <w:top w:val="none" w:sz="0" w:space="0" w:color="auto"/>
        <w:left w:val="none" w:sz="0" w:space="0" w:color="auto"/>
        <w:bottom w:val="none" w:sz="0" w:space="0" w:color="auto"/>
        <w:right w:val="none" w:sz="0" w:space="0" w:color="auto"/>
      </w:divBdr>
    </w:div>
    <w:div w:id="20693805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footer" Target="footer4.xml"/><Relationship Id="rId26" Type="http://schemas.openxmlformats.org/officeDocument/2006/relationships/header" Target="header9.xml"/><Relationship Id="rId39" Type="http://schemas.openxmlformats.org/officeDocument/2006/relationships/footer" Target="footer14.xml"/><Relationship Id="rId21" Type="http://schemas.openxmlformats.org/officeDocument/2006/relationships/footer" Target="footer5.xml"/><Relationship Id="rId34" Type="http://schemas.openxmlformats.org/officeDocument/2006/relationships/footer" Target="footer12.xml"/><Relationship Id="rId42" Type="http://schemas.openxmlformats.org/officeDocument/2006/relationships/footer" Target="footer16.xml"/><Relationship Id="rId47" Type="http://schemas.openxmlformats.org/officeDocument/2006/relationships/header" Target="header19.xml"/><Relationship Id="rId50" Type="http://schemas.openxmlformats.org/officeDocument/2006/relationships/header" Target="header21.xml"/><Relationship Id="rId55" Type="http://schemas.openxmlformats.org/officeDocument/2006/relationships/header" Target="header23.xml"/><Relationship Id="rId63" Type="http://schemas.openxmlformats.org/officeDocument/2006/relationships/footer" Target="footer26.xml"/><Relationship Id="rId68" Type="http://schemas.openxmlformats.org/officeDocument/2006/relationships/header" Target="header30.xml"/><Relationship Id="rId76" Type="http://schemas.openxmlformats.org/officeDocument/2006/relationships/theme" Target="theme/theme1.xml"/><Relationship Id="rId7" Type="http://schemas.openxmlformats.org/officeDocument/2006/relationships/footnotes" Target="footnotes.xml"/><Relationship Id="rId71" Type="http://schemas.openxmlformats.org/officeDocument/2006/relationships/header" Target="header31.xml"/><Relationship Id="rId2" Type="http://schemas.openxmlformats.org/officeDocument/2006/relationships/customXml" Target="../customXml/item2.xml"/><Relationship Id="rId16" Type="http://schemas.openxmlformats.org/officeDocument/2006/relationships/footer" Target="footer3.xml"/><Relationship Id="rId29" Type="http://schemas.openxmlformats.org/officeDocument/2006/relationships/header" Target="header10.xml"/><Relationship Id="rId11" Type="http://schemas.openxmlformats.org/officeDocument/2006/relationships/header" Target="header1.xml"/><Relationship Id="rId24" Type="http://schemas.openxmlformats.org/officeDocument/2006/relationships/footer" Target="footer7.xml"/><Relationship Id="rId32" Type="http://schemas.openxmlformats.org/officeDocument/2006/relationships/header" Target="header12.xml"/><Relationship Id="rId37" Type="http://schemas.openxmlformats.org/officeDocument/2006/relationships/header" Target="header14.xml"/><Relationship Id="rId40" Type="http://schemas.openxmlformats.org/officeDocument/2006/relationships/footer" Target="footer15.xml"/><Relationship Id="rId45" Type="http://schemas.openxmlformats.org/officeDocument/2006/relationships/footer" Target="footer17.xml"/><Relationship Id="rId53" Type="http://schemas.openxmlformats.org/officeDocument/2006/relationships/header" Target="header22.xml"/><Relationship Id="rId58" Type="http://schemas.openxmlformats.org/officeDocument/2006/relationships/footer" Target="footer24.xml"/><Relationship Id="rId66" Type="http://schemas.openxmlformats.org/officeDocument/2006/relationships/footer" Target="footer28.xml"/><Relationship Id="rId74" Type="http://schemas.openxmlformats.org/officeDocument/2006/relationships/footer" Target="footer32.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eader" Target="header7.xml"/><Relationship Id="rId28" Type="http://schemas.openxmlformats.org/officeDocument/2006/relationships/footer" Target="footer9.xml"/><Relationship Id="rId36" Type="http://schemas.openxmlformats.org/officeDocument/2006/relationships/footer" Target="footer13.xml"/><Relationship Id="rId49" Type="http://schemas.openxmlformats.org/officeDocument/2006/relationships/header" Target="header20.xml"/><Relationship Id="rId57" Type="http://schemas.openxmlformats.org/officeDocument/2006/relationships/footer" Target="footer23.xml"/><Relationship Id="rId61" Type="http://schemas.openxmlformats.org/officeDocument/2006/relationships/header" Target="header26.xml"/><Relationship Id="rId10" Type="http://schemas.openxmlformats.org/officeDocument/2006/relationships/hyperlink" Target="mailto:verfahrenssupport@iqtig.org" TargetMode="External"/><Relationship Id="rId19" Type="http://schemas.openxmlformats.org/officeDocument/2006/relationships/header" Target="header5.xml"/><Relationship Id="rId31" Type="http://schemas.openxmlformats.org/officeDocument/2006/relationships/header" Target="header11.xml"/><Relationship Id="rId44" Type="http://schemas.openxmlformats.org/officeDocument/2006/relationships/header" Target="header18.xml"/><Relationship Id="rId52" Type="http://schemas.openxmlformats.org/officeDocument/2006/relationships/footer" Target="footer21.xml"/><Relationship Id="rId60" Type="http://schemas.openxmlformats.org/officeDocument/2006/relationships/footer" Target="footer25.xml"/><Relationship Id="rId65" Type="http://schemas.openxmlformats.org/officeDocument/2006/relationships/header" Target="header28.xml"/><Relationship Id="rId73" Type="http://schemas.openxmlformats.org/officeDocument/2006/relationships/header" Target="header32.xml"/><Relationship Id="rId4" Type="http://schemas.openxmlformats.org/officeDocument/2006/relationships/styles" Target="styles.xml"/><Relationship Id="rId9" Type="http://schemas.openxmlformats.org/officeDocument/2006/relationships/image" Target="media/image1.emf"/><Relationship Id="rId14" Type="http://schemas.openxmlformats.org/officeDocument/2006/relationships/header" Target="header3.xml"/><Relationship Id="rId22" Type="http://schemas.openxmlformats.org/officeDocument/2006/relationships/footer" Target="footer6.xml"/><Relationship Id="rId27" Type="http://schemas.openxmlformats.org/officeDocument/2006/relationships/footer" Target="footer8.xml"/><Relationship Id="rId30" Type="http://schemas.openxmlformats.org/officeDocument/2006/relationships/footer" Target="footer10.xml"/><Relationship Id="rId35" Type="http://schemas.openxmlformats.org/officeDocument/2006/relationships/header" Target="header13.xml"/><Relationship Id="rId43" Type="http://schemas.openxmlformats.org/officeDocument/2006/relationships/header" Target="header17.xml"/><Relationship Id="rId48" Type="http://schemas.openxmlformats.org/officeDocument/2006/relationships/footer" Target="footer19.xml"/><Relationship Id="rId56" Type="http://schemas.openxmlformats.org/officeDocument/2006/relationships/header" Target="header24.xml"/><Relationship Id="rId64" Type="http://schemas.openxmlformats.org/officeDocument/2006/relationships/footer" Target="footer27.xml"/><Relationship Id="rId69" Type="http://schemas.openxmlformats.org/officeDocument/2006/relationships/footer" Target="footer29.xml"/><Relationship Id="rId8" Type="http://schemas.openxmlformats.org/officeDocument/2006/relationships/endnotes" Target="endnotes.xml"/><Relationship Id="rId51" Type="http://schemas.openxmlformats.org/officeDocument/2006/relationships/footer" Target="footer20.xml"/><Relationship Id="rId72" Type="http://schemas.openxmlformats.org/officeDocument/2006/relationships/footer" Target="footer31.xml"/><Relationship Id="rId3" Type="http://schemas.openxmlformats.org/officeDocument/2006/relationships/numbering" Target="numbering.xml"/><Relationship Id="rId12" Type="http://schemas.openxmlformats.org/officeDocument/2006/relationships/footer" Target="footer1.xml"/><Relationship Id="rId17" Type="http://schemas.openxmlformats.org/officeDocument/2006/relationships/header" Target="header4.xml"/><Relationship Id="rId25" Type="http://schemas.openxmlformats.org/officeDocument/2006/relationships/header" Target="header8.xml"/><Relationship Id="rId33" Type="http://schemas.openxmlformats.org/officeDocument/2006/relationships/footer" Target="footer11.xml"/><Relationship Id="rId38" Type="http://schemas.openxmlformats.org/officeDocument/2006/relationships/header" Target="header15.xml"/><Relationship Id="rId46" Type="http://schemas.openxmlformats.org/officeDocument/2006/relationships/footer" Target="footer18.xml"/><Relationship Id="rId59" Type="http://schemas.openxmlformats.org/officeDocument/2006/relationships/header" Target="header25.xml"/><Relationship Id="rId67" Type="http://schemas.openxmlformats.org/officeDocument/2006/relationships/header" Target="header29.xml"/><Relationship Id="rId20" Type="http://schemas.openxmlformats.org/officeDocument/2006/relationships/header" Target="header6.xml"/><Relationship Id="rId41" Type="http://schemas.openxmlformats.org/officeDocument/2006/relationships/header" Target="header16.xml"/><Relationship Id="rId54" Type="http://schemas.openxmlformats.org/officeDocument/2006/relationships/footer" Target="footer22.xml"/><Relationship Id="rId62" Type="http://schemas.openxmlformats.org/officeDocument/2006/relationships/header" Target="header27.xml"/><Relationship Id="rId70" Type="http://schemas.openxmlformats.org/officeDocument/2006/relationships/footer" Target="footer30.xml"/><Relationship Id="rId75"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w="http://schemas.openxmlformats.org/wordprocessingml/2006/main"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xvml="urn:schemas-microsoft-com:office:exce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SelectedStyle="\APASixthEditionOfficeOnline.xsl" StyleName="APA"/>
</file>

<file path=customXml/item2.xml><?xml version="1.0" encoding="utf-8"?>
<b:Sources xmlns:w="http://schemas.openxmlformats.org/wordprocessingml/2006/main"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xvml="urn:schemas-microsoft-com:office:exce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SelectedStyle="\APASixthEditionOfficeOnline.xsl" StyleName="APA"/>
</file>

<file path=customXml/itemProps1.xml><?xml version="1.0" encoding="utf-8"?>
<ds:datastoreItem xmlns:ds="http://schemas.openxmlformats.org/officeDocument/2006/customXml" ds:itemID="{AE85AE9B-3BAF-4AFD-A72D-C8BED06ECD88}">
  <ds:schemaRefs>
    <ds:schemaRef ds:uri="http://schemas.openxmlformats.org/wordprocessingml/2006/main"/>
    <ds:schemaRef ds:uri="http://schemas.microsoft.com/office/word/2010/wordml"/>
    <ds:schemaRef ds:uri="http://schemas.openxmlformats.org/officeDocument/2006/relationships"/>
    <ds:schemaRef ds:uri="http://schemas.openxmlformats.org/drawingml/2006/wordprocessingDrawing"/>
    <ds:schemaRef ds:uri="http://schemas.openxmlformats.org/drawingml/2006/main"/>
    <ds:schemaRef ds:uri="http://schemas.microsoft.com/office/word/2010/wordprocessingDrawing"/>
    <ds:schemaRef ds:uri="http://schemas.openxmlformats.org/officeDocument/2006/math"/>
    <ds:schemaRef ds:uri="http://schemas.microsoft.com/office/word/2012/wordml"/>
    <ds:schemaRef ds:uri="http://schemas.openxmlformats.org/markup-compatibility/2006"/>
    <ds:schemaRef ds:uri="http://schemas.microsoft.com/office/drawing/2010/main"/>
    <ds:schemaRef ds:uri="http://schemas.openxmlformats.org/schemaLibrary/2006/main"/>
    <ds:schemaRef ds:uri="http://schemas.microsoft.com/office/word/2006/wordml"/>
    <ds:schemaRef ds:uri="http://schemas.openxmlformats.org/drawingml/2006/chart"/>
    <ds:schemaRef ds:uri="http://schemas.openxmlformats.org/drawingml/2006/chartDrawing"/>
    <ds:schemaRef ds:uri="http://schemas.microsoft.com/office/drawing/2007/8/2/chart"/>
    <ds:schemaRef ds:uri="http://schemas.openxmlformats.org/drawingml/2006/diagram"/>
    <ds:schemaRef ds:uri="http://schemas.openxmlformats.org/drawingml/2006/picture"/>
    <ds:schemaRef ds:uri="http://schemas.openxmlformats.org/drawingml/2006/spreadsheetDrawing"/>
    <ds:schemaRef ds:uri="http://schemas.microsoft.com/office/drawing/2008/diagram"/>
    <ds:schemaRef ds:uri="urn:schemas-microsoft-com:vml"/>
    <ds:schemaRef ds:uri="urn:schemas-microsoft-com:office:office"/>
    <ds:schemaRef ds:uri="urn:schemas-microsoft-com:office:excel"/>
    <ds:schemaRef ds:uri="urn:schemas-microsoft-com:office:word"/>
    <ds:schemaRef ds:uri="urn:schemas-microsoft-com:office:powerpoint"/>
    <ds:schemaRef ds:uri="http://schemas.microsoft.com/office/2006/coverPageProps"/>
    <ds:schemaRef ds:uri="http://opendope.org/xpaths"/>
    <ds:schemaRef ds:uri="http://opendope.org/conditions"/>
    <ds:schemaRef ds:uri="http://opendope.org/questions"/>
    <ds:schemaRef ds:uri="http://opendope.org/answers"/>
    <ds:schemaRef ds:uri="http://opendope.org/components"/>
    <ds:schemaRef ds:uri="http://opendope.org/SmartArt/DataHierarchy"/>
    <ds:schemaRef ds:uri="http://schemas.openxmlformats.org/officeDocument/2006/bibliography"/>
    <ds:schemaRef ds:uri="http://schemas.microsoft.com/ink/2010/main"/>
    <ds:schemaRef ds:uri="http://schemas.microsoft.com/office/drawing/2010/chartDrawing"/>
    <ds:schemaRef ds:uri="http://schemas.microsoft.com/office/drawing/2012/chart"/>
    <ds:schemaRef ds:uri="http://schemas.microsoft.com/office/drawing/2012/chartStyle"/>
    <ds:schemaRef ds:uri="http://www.w3.org/1998/Math/MathML"/>
    <ds:schemaRef ds:uri="http://www.w3.org/2003/InkML"/>
    <ds:schemaRef ds:uri="http://schemas.microsoft.com/office/drawing/2013/main/command"/>
    <ds:schemaRef ds:uri="http://schemas.microsoft.com/office/drawing/2014/chartex"/>
    <ds:schemaRef ds:uri="http://schemas.microsoft.com/office/drawing/2014/chart"/>
    <ds:schemaRef ds:uri="http://schemas.microsoft.com/office/drawing/2016/11/diagram"/>
    <ds:schemaRef ds:uri="http://schemas.microsoft.com/office/drawing/2017/03/chart"/>
    <ds:schemaRef ds:uri="http://schemas.microsoft.com/office/drawing/2017/model3d"/>
    <ds:schemaRef ds:uri="http://schemas.microsoft.com/office/drawing/2018/animation"/>
    <ds:schemaRef ds:uri="http://schemas.microsoft.com/office/drawing/2018/animation/model3d"/>
    <ds:schemaRef ds:uri="http://schemas.microsoft.com/office/powerpoint/2014/inkAction"/>
    <ds:schemaRef ds:uri="http://schemas.microsoft.com/office/thememl/2012/main"/>
    <ds:schemaRef ds:uri="http://schemas.microsoft.com/office/word/2010/wordprocessingShape"/>
    <ds:schemaRef ds:uri="http://schemas.microsoft.com/office/word/2010/wordprocessingCanvas"/>
    <ds:schemaRef ds:uri="http://schemas.microsoft.com/office/word/2010/wordprocessingGroup"/>
    <ds:schemaRef ds:uri="http://schemas.microsoft.com/office/word/2015/wordml/symex"/>
    <ds:schemaRef ds:uri="http://schemas.microsoft.com/office/word/2016/wordml/cid"/>
    <ds:schemaRef ds:uri="http://schemas.microsoft.com/office/webextensions/taskpanes/2010/11"/>
    <ds:schemaRef ds:uri="http://schemas.microsoft.com/office/webextensions/webextension/2010/11"/>
    <ds:schemaRef ds:uri="http://schemas.openxmlformats.org/drawingml/2006/compatibility"/>
    <ds:schemaRef ds:uri="http://schemas.openxmlformats.org/drawingml/2006/lockedCanvas"/>
    <ds:schemaRef ds:uri="http://schemas.microsoft.com/office/drawing/2010/diagram"/>
    <ds:schemaRef ds:uri="http://schemas.microsoft.com/office/drawing/2012/main"/>
    <ds:schemaRef ds:uri="http://schemas.microsoft.com/office/drawing/2010/picture"/>
    <ds:schemaRef ds:uri="http://schemas.microsoft.com/office/drawing/2014/chart/ac"/>
    <ds:schemaRef ds:uri="http://schemas.microsoft.com/office/drawing/2014/main"/>
    <ds:schemaRef ds:uri="http://schemas.microsoft.com/office/drawing/2016/11/main"/>
    <ds:schemaRef ds:uri="http://schemas.microsoft.com/office/drawing/2016/12/diagram"/>
    <ds:schemaRef ds:uri="http://schemas.microsoft.com/office/drawing/2016/SVG/main"/>
    <ds:schemaRef ds:uri="http://schemas.microsoft.com/office/drawing/2017/decorative"/>
    <ds:schemaRef ds:uri="http://schemas.microsoft.com/office/drawing/2018/hyperlinkcolor"/>
    <ds:schemaRef ds:uri="http://schemas.microsoft.com/office/word/2012/wordprocessingDrawing"/>
  </ds:schemaRefs>
</ds:datastoreItem>
</file>

<file path=customXml/itemProps2.xml><?xml version="1.0" encoding="utf-8"?>
<ds:datastoreItem xmlns:ds="http://schemas.openxmlformats.org/officeDocument/2006/customXml" ds:itemID="{DB4D6763-54C5-4DE4-B689-996A66ACC266}">
  <ds:schemaRefs>
    <ds:schemaRef ds:uri="http://schemas.openxmlformats.org/wordprocessingml/2006/main"/>
    <ds:schemaRef ds:uri="http://schemas.microsoft.com/office/word/2010/wordml"/>
    <ds:schemaRef ds:uri="http://schemas.openxmlformats.org/officeDocument/2006/relationships"/>
    <ds:schemaRef ds:uri="http://schemas.openxmlformats.org/drawingml/2006/wordprocessingDrawing"/>
    <ds:schemaRef ds:uri="http://schemas.openxmlformats.org/drawingml/2006/main"/>
    <ds:schemaRef ds:uri="http://schemas.microsoft.com/office/word/2010/wordprocessingDrawing"/>
    <ds:schemaRef ds:uri="http://schemas.openxmlformats.org/officeDocument/2006/math"/>
    <ds:schemaRef ds:uri="http://schemas.microsoft.com/office/word/2012/wordml"/>
    <ds:schemaRef ds:uri="http://schemas.openxmlformats.org/markup-compatibility/2006"/>
    <ds:schemaRef ds:uri="http://schemas.microsoft.com/office/drawing/2010/main"/>
    <ds:schemaRef ds:uri="http://schemas.openxmlformats.org/schemaLibrary/2006/main"/>
    <ds:schemaRef ds:uri="http://schemas.microsoft.com/office/word/2006/wordml"/>
    <ds:schemaRef ds:uri="http://schemas.openxmlformats.org/drawingml/2006/chart"/>
    <ds:schemaRef ds:uri="http://schemas.openxmlformats.org/drawingml/2006/chartDrawing"/>
    <ds:schemaRef ds:uri="http://schemas.microsoft.com/office/drawing/2007/8/2/chart"/>
    <ds:schemaRef ds:uri="http://schemas.openxmlformats.org/drawingml/2006/diagram"/>
    <ds:schemaRef ds:uri="http://schemas.openxmlformats.org/drawingml/2006/picture"/>
    <ds:schemaRef ds:uri="http://schemas.openxmlformats.org/drawingml/2006/spreadsheetDrawing"/>
    <ds:schemaRef ds:uri="http://schemas.microsoft.com/office/drawing/2008/diagram"/>
    <ds:schemaRef ds:uri="urn:schemas-microsoft-com:vml"/>
    <ds:schemaRef ds:uri="urn:schemas-microsoft-com:office:office"/>
    <ds:schemaRef ds:uri="urn:schemas-microsoft-com:office:excel"/>
    <ds:schemaRef ds:uri="urn:schemas-microsoft-com:office:word"/>
    <ds:schemaRef ds:uri="urn:schemas-microsoft-com:office:powerpoint"/>
    <ds:schemaRef ds:uri="http://schemas.microsoft.com/office/2006/coverPageProps"/>
    <ds:schemaRef ds:uri="http://opendope.org/xpaths"/>
    <ds:schemaRef ds:uri="http://opendope.org/conditions"/>
    <ds:schemaRef ds:uri="http://opendope.org/questions"/>
    <ds:schemaRef ds:uri="http://opendope.org/answers"/>
    <ds:schemaRef ds:uri="http://opendope.org/components"/>
    <ds:schemaRef ds:uri="http://opendope.org/SmartArt/DataHierarchy"/>
    <ds:schemaRef ds:uri="http://schemas.openxmlformats.org/officeDocument/2006/bibliography"/>
    <ds:schemaRef ds:uri="http://schemas.microsoft.com/ink/2010/main"/>
    <ds:schemaRef ds:uri="http://schemas.microsoft.com/office/drawing/2010/chartDrawing"/>
    <ds:schemaRef ds:uri="http://schemas.microsoft.com/office/drawing/2012/chart"/>
    <ds:schemaRef ds:uri="http://schemas.microsoft.com/office/drawing/2012/chartStyle"/>
    <ds:schemaRef ds:uri="http://www.w3.org/1998/Math/MathML"/>
    <ds:schemaRef ds:uri="http://www.w3.org/2003/InkML"/>
    <ds:schemaRef ds:uri="http://schemas.microsoft.com/office/drawing/2013/main/command"/>
    <ds:schemaRef ds:uri="http://schemas.microsoft.com/office/drawing/2014/chartex"/>
    <ds:schemaRef ds:uri="http://schemas.microsoft.com/office/drawing/2014/chart"/>
    <ds:schemaRef ds:uri="http://schemas.microsoft.com/office/drawing/2016/11/diagram"/>
    <ds:schemaRef ds:uri="http://schemas.microsoft.com/office/drawing/2017/03/chart"/>
    <ds:schemaRef ds:uri="http://schemas.microsoft.com/office/drawing/2017/model3d"/>
    <ds:schemaRef ds:uri="http://schemas.microsoft.com/office/drawing/2018/animation"/>
    <ds:schemaRef ds:uri="http://schemas.microsoft.com/office/drawing/2018/animation/model3d"/>
    <ds:schemaRef ds:uri="http://schemas.microsoft.com/office/powerpoint/2014/inkAction"/>
    <ds:schemaRef ds:uri="http://schemas.microsoft.com/office/thememl/2012/main"/>
    <ds:schemaRef ds:uri="http://schemas.microsoft.com/office/word/2010/wordprocessingShape"/>
    <ds:schemaRef ds:uri="http://schemas.microsoft.com/office/word/2010/wordprocessingCanvas"/>
    <ds:schemaRef ds:uri="http://schemas.microsoft.com/office/word/2010/wordprocessingGroup"/>
    <ds:schemaRef ds:uri="http://schemas.microsoft.com/office/word/2015/wordml/symex"/>
    <ds:schemaRef ds:uri="http://schemas.microsoft.com/office/word/2016/wordml/cid"/>
    <ds:schemaRef ds:uri="http://schemas.microsoft.com/office/webextensions/taskpanes/2010/11"/>
    <ds:schemaRef ds:uri="http://schemas.microsoft.com/office/webextensions/webextension/2010/11"/>
    <ds:schemaRef ds:uri="http://schemas.openxmlformats.org/drawingml/2006/compatibility"/>
    <ds:schemaRef ds:uri="http://schemas.openxmlformats.org/drawingml/2006/lockedCanvas"/>
    <ds:schemaRef ds:uri="http://schemas.microsoft.com/office/drawing/2010/diagram"/>
    <ds:schemaRef ds:uri="http://schemas.microsoft.com/office/drawing/2012/main"/>
    <ds:schemaRef ds:uri="http://schemas.microsoft.com/office/drawing/2010/picture"/>
    <ds:schemaRef ds:uri="http://schemas.microsoft.com/office/drawing/2014/chart/ac"/>
    <ds:schemaRef ds:uri="http://schemas.microsoft.com/office/drawing/2014/main"/>
    <ds:schemaRef ds:uri="http://schemas.microsoft.com/office/drawing/2016/11/main"/>
    <ds:schemaRef ds:uri="http://schemas.microsoft.com/office/drawing/2016/12/diagram"/>
    <ds:schemaRef ds:uri="http://schemas.microsoft.com/office/drawing/2016/SVG/main"/>
    <ds:schemaRef ds:uri="http://schemas.microsoft.com/office/drawing/2017/decorative"/>
    <ds:schemaRef ds:uri="http://schemas.microsoft.com/office/drawing/2018/hyperlinkcolor"/>
    <ds:schemaRef ds:uri="http://schemas.microsoft.com/office/word/2012/wordprocessingDrawing"/>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17</Pages>
  <Words>1991</Words>
  <Characters>12549</Characters>
  <Application>Microsoft Office Word</Application>
  <DocSecurity>0</DocSecurity>
  <Lines>104</Lines>
  <Paragraphs>29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09/2 - Statistische Basisprüfung Auffälligkeitskriterien: Plausibilität und Vollzähligkeit nach QSKH-RL für das Erfassungsjahr 2019</dc:title>
  <dc:subject/>
  <dc:creator>IQTIG</dc:creator>
  <cp:keywords/>
  <dc:description/>
  <cp:lastModifiedBy>Ehrhardt, Stefan</cp:lastModifiedBy>
  <cp:revision>1</cp:revision>
  <cp:lastPrinted>2019-01-04T14:20:00Z</cp:lastPrinted>
  <dcterms:created xsi:type="dcterms:W3CDTF">2018-10-17T09:09:00Z</dcterms:created>
  <dcterms:modified xsi:type="dcterms:W3CDTF">2020-04-28T17:36:00Z</dcterms:modified>
</cp:coreProperties>
</file>